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39323324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del w:id="1" w:author="Autor">
        <w:r w:rsidRPr="00BE5FF2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55E0B821" wp14:editId="2904B1D7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2" w:author="Autor">
        <w:r w:rsidRPr="00BE5FF2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53632" behindDoc="1" locked="0" layoutInCell="1" allowOverlap="1" wp14:anchorId="5B44E628" wp14:editId="7D3E7AAC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B20CE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23BCA4A9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3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626672561"/>
          <w:placeholder>
            <w:docPart w:val="BB51A416ABDE4C0780333ACFF351741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"/>
          <w:del w:id="4" w:author="Autor">
            <w:r w:rsidR="00CA48E9">
              <w:rPr>
                <w:rFonts w:eastAsia="Times New Roman" w:cs="Times New Roman"/>
                <w:b/>
                <w:sz w:val="32"/>
                <w:szCs w:val="32"/>
              </w:rPr>
              <w:delText>4</w:delText>
            </w:r>
          </w:del>
          <w:customXmlDelRangeStart w:id="5" w:author="Autor"/>
        </w:sdtContent>
      </w:sdt>
      <w:customXmlDelRangeEnd w:id="5"/>
      <w:customXmlInsRangeStart w:id="6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6"/>
          <w:ins w:id="7" w:author="Autor">
            <w:r w:rsidR="000B20CE">
              <w:rPr>
                <w:rFonts w:eastAsia="Times New Roman" w:cs="Times New Roman"/>
                <w:b/>
                <w:sz w:val="32"/>
                <w:szCs w:val="32"/>
              </w:rPr>
              <w:t>5</w:t>
            </w:r>
          </w:ins>
          <w:customXmlInsRangeStart w:id="8" w:author="Autor"/>
        </w:sdtContent>
      </w:sdt>
      <w:customXmlInsRangeEnd w:id="8"/>
    </w:p>
    <w:p w14:paraId="0615BC38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1705ACC8" w14:textId="77777777" w:rsidR="00FD028A" w:rsidRPr="00FD028A" w:rsidRDefault="00FD028A" w:rsidP="00FD028A">
      <w:pPr>
        <w:spacing w:after="0" w:line="240" w:lineRule="auto"/>
        <w:rPr>
          <w:del w:id="9" w:author="Autor"/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10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11">
          <w:tblGrid>
            <w:gridCol w:w="2268"/>
            <w:gridCol w:w="6696"/>
          </w:tblGrid>
        </w:tblGridChange>
      </w:tblGrid>
      <w:tr w:rsidR="00FD028A" w:rsidRPr="00FD028A" w14:paraId="256A67C1" w14:textId="77777777" w:rsidTr="000B20CE">
        <w:tc>
          <w:tcPr>
            <w:tcW w:w="2268" w:type="dxa"/>
            <w:shd w:val="clear" w:color="auto" w:fill="B2A1C7" w:themeFill="accent4" w:themeFillTint="99"/>
            <w:tcPrChange w:id="1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0B20CE">
        <w:tc>
          <w:tcPr>
            <w:tcW w:w="2268" w:type="dxa"/>
            <w:shd w:val="clear" w:color="auto" w:fill="B2A1C7" w:themeFill="accent4" w:themeFillTint="99"/>
            <w:tcPrChange w:id="1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0B20CE">
        <w:tc>
          <w:tcPr>
            <w:tcW w:w="2268" w:type="dxa"/>
            <w:shd w:val="clear" w:color="auto" w:fill="B2A1C7" w:themeFill="accent4" w:themeFillTint="99"/>
            <w:tcPrChange w:id="1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0B20CE">
        <w:tc>
          <w:tcPr>
            <w:tcW w:w="2268" w:type="dxa"/>
            <w:shd w:val="clear" w:color="auto" w:fill="B2A1C7" w:themeFill="accent4" w:themeFillTint="99"/>
            <w:tcPrChange w:id="18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9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podpredsedu vlády  SR pre investície a informatizáciu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0B20CE">
        <w:tc>
          <w:tcPr>
            <w:tcW w:w="2268" w:type="dxa"/>
            <w:shd w:val="clear" w:color="auto" w:fill="B2A1C7" w:themeFill="accent4" w:themeFillTint="99"/>
            <w:tcPrChange w:id="2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21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13827BE1" w14:textId="77777777" w:rsidR="00FD028A" w:rsidRPr="00FD028A" w:rsidRDefault="000B20CE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0B20CE">
        <w:tc>
          <w:tcPr>
            <w:tcW w:w="2268" w:type="dxa"/>
            <w:shd w:val="clear" w:color="auto" w:fill="B2A1C7" w:themeFill="accent4" w:themeFillTint="99"/>
            <w:tcPrChange w:id="2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444C3A7" w14:textId="0D778405" w:rsidR="00FD028A" w:rsidRPr="00FD028A" w:rsidRDefault="00F83255" w:rsidP="00D72FF0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4" w:author="Autor"/>
            <w:sdt>
              <w:sdtPr>
                <w:rPr>
                  <w:rFonts w:eastAsia="Times New Roman" w:cs="Times New Roman"/>
                  <w:szCs w:val="20"/>
                </w:rPr>
                <w:id w:val="-1618751650"/>
                <w:placeholder>
                  <w:docPart w:val="80A2780E18F240D690686F0AADEE368E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4"/>
                <w:del w:id="25" w:author="Autor">
                  <w:r w:rsidR="00CA48E9">
                    <w:rPr>
                      <w:rFonts w:eastAsia="Times New Roman" w:cs="Times New Roman"/>
                      <w:szCs w:val="20"/>
                    </w:rPr>
                    <w:delText>25.09.2017</w:delText>
                  </w:r>
                </w:del>
                <w:customXmlDelRangeStart w:id="26" w:author="Autor"/>
              </w:sdtContent>
            </w:sdt>
            <w:customXmlDelRangeEnd w:id="26"/>
            <w:customXmlInsRangeStart w:id="27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7"/>
                <w:r w:rsidR="000B20CE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28" w:author="Autor"/>
              </w:sdtContent>
            </w:sdt>
            <w:customXmlInsRangeEnd w:id="28"/>
          </w:p>
        </w:tc>
      </w:tr>
      <w:tr w:rsidR="00FD028A" w:rsidRPr="00FD028A" w14:paraId="2146E7F6" w14:textId="77777777" w:rsidTr="000B20CE">
        <w:tc>
          <w:tcPr>
            <w:tcW w:w="2268" w:type="dxa"/>
            <w:shd w:val="clear" w:color="auto" w:fill="B2A1C7" w:themeFill="accent4" w:themeFillTint="99"/>
            <w:tcPrChange w:id="2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FC91C13" w14:textId="0E2D8FD5" w:rsidR="00FD028A" w:rsidRPr="00FD028A" w:rsidRDefault="00F83255" w:rsidP="00FD028A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31" w:author="Autor"/>
            <w:sdt>
              <w:sdtPr>
                <w:rPr>
                  <w:rFonts w:eastAsia="Times New Roman" w:cs="Times New Roman"/>
                  <w:szCs w:val="20"/>
                </w:rPr>
                <w:id w:val="1688564989"/>
                <w:placeholder>
                  <w:docPart w:val="DBF7820661854176B00CD7C67B48213E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1"/>
                <w:del w:id="32" w:author="Autor">
                  <w:r w:rsidR="00CA48E9">
                    <w:rPr>
                      <w:rFonts w:eastAsia="Times New Roman" w:cs="Times New Roman"/>
                      <w:szCs w:val="20"/>
                    </w:rPr>
                    <w:delText>25.09.2017</w:delText>
                  </w:r>
                </w:del>
                <w:customXmlDelRangeStart w:id="33" w:author="Autor"/>
              </w:sdtContent>
            </w:sdt>
            <w:customXmlDelRangeEnd w:id="33"/>
            <w:customXmlInsRangeStart w:id="34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4"/>
                <w:r w:rsidR="000B20CE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35" w:author="Autor"/>
              </w:sdtContent>
            </w:sdt>
            <w:customXmlInsRangeEnd w:id="35"/>
          </w:p>
        </w:tc>
      </w:tr>
      <w:tr w:rsidR="00FD028A" w:rsidRPr="00FD028A" w14:paraId="04D61435" w14:textId="77777777" w:rsidTr="000B20CE">
        <w:tc>
          <w:tcPr>
            <w:tcW w:w="2268" w:type="dxa"/>
            <w:shd w:val="clear" w:color="auto" w:fill="B2A1C7" w:themeFill="accent4" w:themeFillTint="99"/>
            <w:tcPrChange w:id="3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3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  <w:tblPrChange w:id="38" w:author="Autor">
          <w:tblPr>
            <w:tblStyle w:val="Mriekatabuky"/>
            <w:tblW w:w="9601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2625"/>
        <w:gridCol w:w="1891"/>
        <w:gridCol w:w="1982"/>
        <w:gridCol w:w="3103"/>
        <w:tblGridChange w:id="39">
          <w:tblGrid>
            <w:gridCol w:w="2625"/>
            <w:gridCol w:w="1891"/>
            <w:gridCol w:w="1982"/>
            <w:gridCol w:w="3103"/>
          </w:tblGrid>
        </w:tblGridChange>
      </w:tblGrid>
      <w:tr w:rsidR="00697B31" w:rsidRPr="00697B31" w14:paraId="446D3B8A" w14:textId="77777777" w:rsidTr="000B20CE">
        <w:trPr>
          <w:trHeight w:val="778"/>
          <w:jc w:val="center"/>
          <w:trPrChange w:id="40" w:author="Autor">
            <w:trPr>
              <w:trHeight w:val="778"/>
              <w:jc w:val="center"/>
            </w:trPr>
          </w:trPrChange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  <w:tcPrChange w:id="41" w:author="Autor">
              <w:tcPr>
                <w:tcW w:w="9601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0B20CE">
        <w:trPr>
          <w:trHeight w:val="181"/>
          <w:jc w:val="center"/>
          <w:trPrChange w:id="46" w:author="Autor">
            <w:trPr>
              <w:trHeight w:val="181"/>
              <w:jc w:val="center"/>
            </w:trPr>
          </w:trPrChange>
        </w:trPr>
        <w:tc>
          <w:tcPr>
            <w:tcW w:w="2625" w:type="dxa"/>
            <w:tcPrChange w:id="47" w:author="Autor">
              <w:tcPr>
                <w:tcW w:w="2625" w:type="dxa"/>
              </w:tcPr>
            </w:tcPrChange>
          </w:tcPr>
          <w:p w14:paraId="2D91FE51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  <w:tcPrChange w:id="48" w:author="Autor">
              <w:tcPr>
                <w:tcW w:w="6976" w:type="dxa"/>
                <w:gridSpan w:val="3"/>
              </w:tcPr>
            </w:tcPrChange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0B20CE">
        <w:trPr>
          <w:trHeight w:val="270"/>
          <w:jc w:val="center"/>
          <w:trPrChange w:id="49" w:author="Autor">
            <w:trPr>
              <w:trHeight w:val="270"/>
              <w:jc w:val="center"/>
            </w:trPr>
          </w:trPrChange>
        </w:trPr>
        <w:tc>
          <w:tcPr>
            <w:tcW w:w="2625" w:type="dxa"/>
            <w:tcPrChange w:id="50" w:author="Autor">
              <w:tcPr>
                <w:tcW w:w="2625" w:type="dxa"/>
              </w:tcPr>
            </w:tcPrChange>
          </w:tcPr>
          <w:p w14:paraId="416B4A5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  <w:tcPrChange w:id="51" w:author="Autor">
              <w:tcPr>
                <w:tcW w:w="6976" w:type="dxa"/>
                <w:gridSpan w:val="3"/>
              </w:tcPr>
            </w:tcPrChange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0B20CE">
        <w:trPr>
          <w:trHeight w:val="240"/>
          <w:jc w:val="center"/>
          <w:trPrChange w:id="52" w:author="Autor">
            <w:trPr>
              <w:trHeight w:val="240"/>
              <w:jc w:val="center"/>
            </w:trPr>
          </w:trPrChange>
        </w:trPr>
        <w:tc>
          <w:tcPr>
            <w:tcW w:w="2625" w:type="dxa"/>
            <w:tcPrChange w:id="53" w:author="Autor">
              <w:tcPr>
                <w:tcW w:w="2625" w:type="dxa"/>
              </w:tcPr>
            </w:tcPrChange>
          </w:tcPr>
          <w:p w14:paraId="110D05B4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  <w:tcPrChange w:id="54" w:author="Autor">
              <w:tcPr>
                <w:tcW w:w="6976" w:type="dxa"/>
                <w:gridSpan w:val="3"/>
              </w:tcPr>
            </w:tcPrChange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0B20CE">
        <w:trPr>
          <w:trHeight w:val="240"/>
          <w:jc w:val="center"/>
          <w:trPrChange w:id="55" w:author="Autor">
            <w:trPr>
              <w:trHeight w:val="240"/>
              <w:jc w:val="center"/>
            </w:trPr>
          </w:trPrChange>
        </w:trPr>
        <w:tc>
          <w:tcPr>
            <w:tcW w:w="2625" w:type="dxa"/>
            <w:tcPrChange w:id="56" w:author="Autor">
              <w:tcPr>
                <w:tcW w:w="2625" w:type="dxa"/>
              </w:tcPr>
            </w:tcPrChange>
          </w:tcPr>
          <w:p w14:paraId="1B9F0ADA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  <w:tcPrChange w:id="57" w:author="Autor">
              <w:tcPr>
                <w:tcW w:w="6976" w:type="dxa"/>
                <w:gridSpan w:val="3"/>
              </w:tcPr>
            </w:tcPrChange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0B20CE">
        <w:trPr>
          <w:trHeight w:val="240"/>
          <w:jc w:val="center"/>
          <w:trPrChange w:id="58" w:author="Autor">
            <w:trPr>
              <w:trHeight w:val="240"/>
              <w:jc w:val="center"/>
            </w:trPr>
          </w:trPrChange>
        </w:trPr>
        <w:tc>
          <w:tcPr>
            <w:tcW w:w="2625" w:type="dxa"/>
            <w:tcPrChange w:id="59" w:author="Autor">
              <w:tcPr>
                <w:tcW w:w="2625" w:type="dxa"/>
              </w:tcPr>
            </w:tcPrChange>
          </w:tcPr>
          <w:p w14:paraId="17E5923D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  <w:tcPrChange w:id="60" w:author="Autor">
              <w:tcPr>
                <w:tcW w:w="6976" w:type="dxa"/>
                <w:gridSpan w:val="3"/>
              </w:tcPr>
            </w:tcPrChange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0B20CE">
        <w:trPr>
          <w:trHeight w:val="210"/>
          <w:jc w:val="center"/>
          <w:trPrChange w:id="61" w:author="Autor">
            <w:trPr>
              <w:trHeight w:val="210"/>
              <w:jc w:val="center"/>
            </w:trPr>
          </w:trPrChange>
        </w:trPr>
        <w:tc>
          <w:tcPr>
            <w:tcW w:w="2625" w:type="dxa"/>
            <w:tcPrChange w:id="62" w:author="Autor">
              <w:tcPr>
                <w:tcW w:w="2625" w:type="dxa"/>
              </w:tcPr>
            </w:tcPrChange>
          </w:tcPr>
          <w:p w14:paraId="2E387B6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  <w:tcPrChange w:id="63" w:author="Autor">
              <w:tcPr>
                <w:tcW w:w="6976" w:type="dxa"/>
                <w:gridSpan w:val="3"/>
              </w:tcPr>
            </w:tcPrChange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0B20CE">
        <w:trPr>
          <w:trHeight w:val="300"/>
          <w:jc w:val="center"/>
          <w:trPrChange w:id="64" w:author="Autor">
            <w:trPr>
              <w:trHeight w:val="300"/>
              <w:jc w:val="center"/>
            </w:trPr>
          </w:trPrChange>
        </w:trPr>
        <w:tc>
          <w:tcPr>
            <w:tcW w:w="2625" w:type="dxa"/>
            <w:tcPrChange w:id="65" w:author="Autor">
              <w:tcPr>
                <w:tcW w:w="2625" w:type="dxa"/>
              </w:tcPr>
            </w:tcPrChange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  <w:tcPrChange w:id="66" w:author="Autor">
              <w:tcPr>
                <w:tcW w:w="6976" w:type="dxa"/>
                <w:gridSpan w:val="3"/>
              </w:tcPr>
            </w:tcPrChange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0B20CE">
        <w:trPr>
          <w:jc w:val="center"/>
          <w:trPrChange w:id="67" w:author="Autor">
            <w:trPr>
              <w:jc w:val="center"/>
            </w:trPr>
          </w:trPrChange>
        </w:trPr>
        <w:tc>
          <w:tcPr>
            <w:tcW w:w="9601" w:type="dxa"/>
            <w:gridSpan w:val="4"/>
            <w:shd w:val="clear" w:color="auto" w:fill="B2A1C7" w:themeFill="accent4" w:themeFillTint="99"/>
            <w:tcPrChange w:id="68" w:author="Autor">
              <w:tcPr>
                <w:tcW w:w="9601" w:type="dxa"/>
                <w:gridSpan w:val="4"/>
                <w:shd w:val="clear" w:color="auto" w:fill="B2A1C7" w:themeFill="accent4" w:themeFillTint="99"/>
              </w:tcPr>
            </w:tcPrChange>
          </w:tcPr>
          <w:p w14:paraId="574674B5" w14:textId="28F89AE8" w:rsidR="00912FF4" w:rsidRPr="00517659" w:rsidRDefault="00FD028A" w:rsidP="00912FF4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del w:id="69" w:author="Autor">
              <w:r w:rsidR="00295347">
                <w:rPr>
                  <w:b/>
                </w:rPr>
                <w:delText>poskytnutia príspevku – doručenie</w:delText>
              </w:r>
            </w:del>
            <w:ins w:id="70" w:author="Autor">
              <w:r w:rsidR="00295347">
                <w:rPr>
                  <w:b/>
                </w:rPr>
                <w:t>doručeni</w:t>
              </w:r>
              <w:r w:rsidR="00912FF4">
                <w:rPr>
                  <w:b/>
                </w:rPr>
                <w:t>a</w:t>
              </w:r>
            </w:ins>
            <w:r w:rsidR="00295347">
              <w:rPr>
                <w:b/>
              </w:rPr>
              <w:t xml:space="preserve"> ŽoNFP</w:t>
            </w:r>
            <w:ins w:id="71" w:author="Autor">
              <w:r w:rsidR="00912FF4">
                <w:rPr>
                  <w:b/>
                </w:rPr>
                <w:t xml:space="preserve"> riadne, včas a vo forme, určenej RO</w:t>
              </w:r>
            </w:ins>
          </w:p>
        </w:tc>
      </w:tr>
      <w:tr w:rsidR="00FD028A" w14:paraId="6F05A5F4" w14:textId="77777777" w:rsidTr="000B20CE">
        <w:trPr>
          <w:jc w:val="center"/>
          <w:trPrChange w:id="72" w:author="Autor">
            <w:trPr>
              <w:jc w:val="center"/>
            </w:trPr>
          </w:trPrChange>
        </w:trPr>
        <w:tc>
          <w:tcPr>
            <w:tcW w:w="6498" w:type="dxa"/>
            <w:gridSpan w:val="3"/>
            <w:tcPrChange w:id="73" w:author="Autor">
              <w:tcPr>
                <w:tcW w:w="6498" w:type="dxa"/>
                <w:gridSpan w:val="3"/>
              </w:tcPr>
            </w:tcPrChange>
          </w:tcPr>
          <w:p w14:paraId="7F042856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  <w:tcPrChange w:id="74" w:author="Autor">
              <w:tcPr>
                <w:tcW w:w="3103" w:type="dxa"/>
                <w:shd w:val="clear" w:color="auto" w:fill="FFFFFF" w:themeFill="background1"/>
              </w:tcPr>
            </w:tcPrChange>
          </w:tcPr>
          <w:p w14:paraId="5D8C6B85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5B23C3B" w14:textId="77777777" w:rsidTr="000B20CE">
        <w:trPr>
          <w:jc w:val="center"/>
          <w:trPrChange w:id="75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76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46BC7D46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77" w:author="Autor">
                  <w:tcPr>
                    <w:tcW w:w="1982" w:type="dxa"/>
                  </w:tcPr>
                </w:tcPrChange>
              </w:tcPr>
              <w:p w14:paraId="481EB52E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78" w:author="Autor">
              <w:tcPr>
                <w:tcW w:w="3103" w:type="dxa"/>
              </w:tcPr>
            </w:tcPrChange>
          </w:tcPr>
          <w:p w14:paraId="5D197BE1" w14:textId="77777777" w:rsidR="00FD028A" w:rsidRDefault="00FD028A" w:rsidP="00F06A27"/>
        </w:tc>
      </w:tr>
      <w:tr w:rsidR="00295347" w14:paraId="6AE5C81F" w14:textId="77777777" w:rsidTr="000B20CE">
        <w:trPr>
          <w:jc w:val="center"/>
          <w:trPrChange w:id="79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80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1BD86F1" w14:textId="77777777" w:rsidR="00295347" w:rsidRDefault="00585826" w:rsidP="00585826">
            <w:r>
              <w:t>2. Bola ŽoNFP doručená riadne?</w:t>
            </w:r>
          </w:p>
        </w:tc>
        <w:sdt>
          <w:sdtPr>
            <w:id w:val="687179153"/>
            <w:placeholder>
              <w:docPart w:val="E12106803D99448487AB97C6EF6719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81" w:author="Autor">
                  <w:tcPr>
                    <w:tcW w:w="1982" w:type="dxa"/>
                  </w:tcPr>
                </w:tcPrChange>
              </w:tcPr>
              <w:p w14:paraId="2EEE876B" w14:textId="38F87B79" w:rsidR="00295347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82" w:author="Autor">
              <w:tcPr>
                <w:tcW w:w="3103" w:type="dxa"/>
              </w:tcPr>
            </w:tcPrChange>
          </w:tcPr>
          <w:p w14:paraId="0FCDF2BC" w14:textId="77777777" w:rsidR="00295347" w:rsidRDefault="00295347" w:rsidP="00F06A27"/>
        </w:tc>
      </w:tr>
      <w:tr w:rsidR="00585826" w14:paraId="740A313A" w14:textId="77777777" w:rsidTr="000B20CE">
        <w:trPr>
          <w:jc w:val="center"/>
          <w:trPrChange w:id="83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84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0C3B4573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714844850"/>
            <w:placeholder>
              <w:docPart w:val="029853AF4DC14CBB9C6DE7F03A1BAB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85" w:author="Autor">
                  <w:tcPr>
                    <w:tcW w:w="1982" w:type="dxa"/>
                  </w:tcPr>
                </w:tcPrChange>
              </w:tcPr>
              <w:p w14:paraId="58E40DBD" w14:textId="1E0DE7EA" w:rsidR="00585826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86" w:author="Autor">
              <w:tcPr>
                <w:tcW w:w="3103" w:type="dxa"/>
              </w:tcPr>
            </w:tcPrChange>
          </w:tcPr>
          <w:p w14:paraId="3FEFF802" w14:textId="77777777" w:rsidR="00585826" w:rsidRDefault="00585826" w:rsidP="00F06A27"/>
        </w:tc>
      </w:tr>
      <w:tr w:rsidR="001E16EE" w14:paraId="12A7FA66" w14:textId="77777777" w:rsidTr="000B20CE">
        <w:trPr>
          <w:jc w:val="center"/>
          <w:trPrChange w:id="87" w:author="Autor">
            <w:trPr>
              <w:jc w:val="center"/>
            </w:trPr>
          </w:trPrChange>
        </w:trPr>
        <w:tc>
          <w:tcPr>
            <w:tcW w:w="9601" w:type="dxa"/>
            <w:gridSpan w:val="4"/>
            <w:tcPrChange w:id="88" w:author="Autor">
              <w:tcPr>
                <w:tcW w:w="9601" w:type="dxa"/>
                <w:gridSpan w:val="4"/>
              </w:tcPr>
            </w:tcPrChange>
          </w:tcPr>
          <w:p w14:paraId="460F695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0C58ED6" w14:textId="4516C709" w:rsidR="002B1963" w:rsidRDefault="002B1963" w:rsidP="002B1963">
            <w:pPr>
              <w:rPr>
                <w:ins w:id="94" w:author="Autor"/>
              </w:rPr>
            </w:pPr>
            <w:ins w:id="95" w:author="Autor">
              <w:r>
                <w:t xml:space="preserve">Na základe overených skutočností </w:t>
              </w:r>
            </w:ins>
            <w:customXmlInsRangeStart w:id="96" w:author="Autor"/>
            <w:sdt>
              <w:sdtPr>
                <w:id w:val="-1365130501"/>
                <w:placeholder>
                  <w:docPart w:val="69DF7A011D1B4F9B963BC9C55E955FBB"/>
                </w:placeholder>
                <w:showingPlcHdr/>
                <w:comboBox>
                  <w:listItem w:value="Vyberte položku."/>
                  <w:listItem w:displayText="bude zasielaná Výzva žiadateľovi na vyjadrenie sa k pochybnostiam RO" w:value="bude zasielaná Výzva žiadateľovi na vyjadrenie sa k pochybnostiam RO"/>
                  <w:listItem w:displayText="nebude zasielaná Výzva žiadateľovi na vyjadrenie sa k pochybnostiam RO" w:value="nebude zasielaná Výzva žiadateľovi na vyjadrenie sa k pochybnostiam RO"/>
                </w:comboBox>
              </w:sdtPr>
              <w:sdtEndPr/>
              <w:sdtContent>
                <w:customXmlInsRangeEnd w:id="96"/>
                <w:ins w:id="97" w:author="Autor">
                  <w:r w:rsidRPr="009D167C">
                    <w:rPr>
                      <w:rStyle w:val="Zstupntext"/>
                    </w:rPr>
                    <w:t>Vyberte položku.</w:t>
                  </w:r>
                </w:ins>
                <w:customXmlInsRangeStart w:id="98" w:author="Autor"/>
              </w:sdtContent>
            </w:sdt>
            <w:customXmlInsRangeEnd w:id="98"/>
            <w:ins w:id="99" w:author="Autor">
              <w:r>
                <w:t xml:space="preserve"> </w:t>
              </w:r>
            </w:ins>
          </w:p>
          <w:p w14:paraId="19FBE0D1" w14:textId="77777777" w:rsidR="002B1963" w:rsidRDefault="002B1963" w:rsidP="00F06A27">
            <w:pPr>
              <w:rPr>
                <w:ins w:id="100" w:author="Autor"/>
                <w:szCs w:val="24"/>
              </w:rPr>
            </w:pPr>
          </w:p>
          <w:p w14:paraId="584A192F" w14:textId="4CD1717F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F06A27"/>
        </w:tc>
      </w:tr>
      <w:tr w:rsidR="00FD028A" w14:paraId="4C9058E9" w14:textId="77777777" w:rsidTr="000B20CE">
        <w:trPr>
          <w:jc w:val="center"/>
          <w:trPrChange w:id="101" w:author="Autor">
            <w:trPr>
              <w:jc w:val="center"/>
            </w:trPr>
          </w:trPrChange>
        </w:trPr>
        <w:tc>
          <w:tcPr>
            <w:tcW w:w="9601" w:type="dxa"/>
            <w:gridSpan w:val="4"/>
            <w:shd w:val="clear" w:color="auto" w:fill="B2A1C7" w:themeFill="accent4" w:themeFillTint="99"/>
            <w:tcPrChange w:id="102" w:author="Autor">
              <w:tcPr>
                <w:tcW w:w="9601" w:type="dxa"/>
                <w:gridSpan w:val="4"/>
                <w:shd w:val="clear" w:color="auto" w:fill="B2A1C7" w:themeFill="accent4" w:themeFillTint="99"/>
              </w:tcPr>
            </w:tcPrChange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0B20CE">
        <w:trPr>
          <w:jc w:val="center"/>
          <w:trPrChange w:id="103" w:author="Autor">
            <w:trPr>
              <w:jc w:val="center"/>
            </w:trPr>
          </w:trPrChange>
        </w:trPr>
        <w:tc>
          <w:tcPr>
            <w:tcW w:w="6498" w:type="dxa"/>
            <w:gridSpan w:val="3"/>
            <w:tcPrChange w:id="104" w:author="Autor">
              <w:tcPr>
                <w:tcW w:w="6498" w:type="dxa"/>
                <w:gridSpan w:val="3"/>
              </w:tcPr>
            </w:tcPrChange>
          </w:tcPr>
          <w:p w14:paraId="58AFD1FD" w14:textId="77777777" w:rsidR="00FD028A" w:rsidRDefault="00FD028A" w:rsidP="00F06A27"/>
        </w:tc>
        <w:tc>
          <w:tcPr>
            <w:tcW w:w="3103" w:type="dxa"/>
            <w:tcPrChange w:id="105" w:author="Autor">
              <w:tcPr>
                <w:tcW w:w="3103" w:type="dxa"/>
              </w:tcPr>
            </w:tcPrChange>
          </w:tcPr>
          <w:p w14:paraId="6C17AD9A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56D09CAF" w14:textId="77777777" w:rsidTr="000B20CE">
        <w:trPr>
          <w:jc w:val="center"/>
          <w:trPrChange w:id="106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07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399EB437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108" w:author="Autor">
                  <w:tcPr>
                    <w:tcW w:w="1982" w:type="dxa"/>
                  </w:tcPr>
                </w:tcPrChange>
              </w:tcPr>
              <w:p w14:paraId="187486D6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09" w:author="Autor">
              <w:tcPr>
                <w:tcW w:w="3103" w:type="dxa"/>
              </w:tcPr>
            </w:tcPrChange>
          </w:tcPr>
          <w:p w14:paraId="496585F3" w14:textId="77777777" w:rsidR="00FD028A" w:rsidRDefault="00FD028A" w:rsidP="00F06A27"/>
        </w:tc>
      </w:tr>
      <w:tr w:rsidR="00FD028A" w14:paraId="0CD21676" w14:textId="77777777" w:rsidTr="000B20CE">
        <w:trPr>
          <w:jc w:val="center"/>
          <w:trPrChange w:id="110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11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112" w:author="Autor">
                  <w:tcPr>
                    <w:tcW w:w="1982" w:type="dxa"/>
                  </w:tcPr>
                </w:tcPrChange>
              </w:tcPr>
              <w:p w14:paraId="56DA8E62" w14:textId="77777777" w:rsidR="00FD028A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13" w:author="Autor">
              <w:tcPr>
                <w:tcW w:w="3103" w:type="dxa"/>
              </w:tcPr>
            </w:tcPrChange>
          </w:tcPr>
          <w:p w14:paraId="199539AB" w14:textId="77777777" w:rsidR="00FD028A" w:rsidRDefault="00FD028A" w:rsidP="00F06A27"/>
        </w:tc>
      </w:tr>
      <w:tr w:rsidR="00FD028A" w14:paraId="1B24459E" w14:textId="77777777" w:rsidTr="000B20CE">
        <w:trPr>
          <w:jc w:val="center"/>
          <w:trPrChange w:id="114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15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72B46F53" w14:textId="77777777" w:rsidR="00FD028A" w:rsidRDefault="00FD028A" w:rsidP="006F4ED3">
            <w:pPr>
              <w:ind w:left="206" w:hanging="206"/>
            </w:pPr>
            <w:r>
              <w:lastRenderedPageBreak/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</w:comboBox>
          </w:sdtPr>
          <w:sdtEndPr/>
          <w:sdtContent>
            <w:tc>
              <w:tcPr>
                <w:tcW w:w="1982" w:type="dxa"/>
                <w:tcPrChange w:id="120" w:author="Autor">
                  <w:tcPr>
                    <w:tcW w:w="1982" w:type="dxa"/>
                  </w:tcPr>
                </w:tcPrChange>
              </w:tcPr>
              <w:p w14:paraId="0F1FC7C7" w14:textId="77777777" w:rsidR="00FD028A" w:rsidRDefault="00244F5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21" w:author="Autor">
              <w:tcPr>
                <w:tcW w:w="3103" w:type="dxa"/>
              </w:tcPr>
            </w:tcPrChange>
          </w:tcPr>
          <w:p w14:paraId="513FE440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0B20CE">
        <w:trPr>
          <w:jc w:val="center"/>
          <w:trPrChange w:id="122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23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598F741F" w14:textId="0B547BE2" w:rsidR="00FD028A" w:rsidRDefault="00FD028A" w:rsidP="006F4ED3">
            <w:pPr>
              <w:ind w:left="206" w:hanging="206"/>
            </w:pPr>
            <w:r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124" w:author="Autor">
                  <w:tcPr>
                    <w:tcW w:w="1982" w:type="dxa"/>
                  </w:tcPr>
                </w:tcPrChange>
              </w:tcPr>
              <w:p w14:paraId="6F66AC2A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25" w:author="Autor">
              <w:tcPr>
                <w:tcW w:w="3103" w:type="dxa"/>
              </w:tcPr>
            </w:tcPrChange>
          </w:tcPr>
          <w:p w14:paraId="50E7BE78" w14:textId="77777777" w:rsidR="00FD028A" w:rsidRDefault="00FD028A" w:rsidP="00F06A27"/>
        </w:tc>
      </w:tr>
      <w:tr w:rsidR="00FD028A" w14:paraId="194FBFD8" w14:textId="77777777" w:rsidTr="000B20CE">
        <w:trPr>
          <w:jc w:val="center"/>
          <w:trPrChange w:id="126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27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681D8383" w14:textId="645B7585" w:rsidR="00FD028A" w:rsidRDefault="00E13080" w:rsidP="001C7D08">
            <w:pPr>
              <w:ind w:left="206" w:hanging="206"/>
            </w:pPr>
            <w:r>
              <w:t>5. Podmienky podľa osobitných predpisov – splnené</w:t>
            </w:r>
            <w:del w:id="128" w:author="Autor">
              <w:r>
                <w:delText>?</w:delText>
              </w:r>
            </w:del>
            <w:ins w:id="129" w:author="Autor">
              <w:r w:rsidR="001C7D08">
                <w:t xml:space="preserve"> (neposudzuje sa podmienka</w:t>
              </w:r>
              <w:r w:rsidR="00FE3EE5">
                <w:t xml:space="preserve"> podľa osobitných predpisov</w:t>
              </w:r>
              <w:r w:rsidR="001C7D08">
                <w:t>, uvedená v nasledujúcom bode)</w:t>
              </w:r>
              <w:r>
                <w:t>?</w:t>
              </w:r>
            </w:ins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30" w:author="Autor">
                  <w:tcPr>
                    <w:tcW w:w="1982" w:type="dxa"/>
                  </w:tcPr>
                </w:tcPrChange>
              </w:tcPr>
              <w:p w14:paraId="4F4B22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31" w:author="Autor">
              <w:tcPr>
                <w:tcW w:w="3103" w:type="dxa"/>
              </w:tcPr>
            </w:tcPrChange>
          </w:tcPr>
          <w:p w14:paraId="1075FBF6" w14:textId="77777777" w:rsidR="00FD028A" w:rsidRDefault="00FD028A" w:rsidP="00F06A27"/>
        </w:tc>
      </w:tr>
      <w:tr w:rsidR="00FD028A" w14:paraId="079FD60C" w14:textId="77777777" w:rsidTr="000B20CE">
        <w:trPr>
          <w:jc w:val="center"/>
          <w:trPrChange w:id="132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33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237F9325" w14:textId="7C3ABD9C" w:rsidR="00FD028A" w:rsidRDefault="00FD028A" w:rsidP="001C7D08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34" w:author="Autor">
                  <w:tcPr>
                    <w:tcW w:w="1982" w:type="dxa"/>
                  </w:tcPr>
                </w:tcPrChange>
              </w:tcPr>
              <w:p w14:paraId="703CA5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35" w:author="Autor">
              <w:tcPr>
                <w:tcW w:w="3103" w:type="dxa"/>
              </w:tcPr>
            </w:tcPrChange>
          </w:tcPr>
          <w:p w14:paraId="61A4BAD1" w14:textId="77777777" w:rsidR="00FD028A" w:rsidRDefault="00FD028A" w:rsidP="00F06A27"/>
        </w:tc>
      </w:tr>
      <w:tr w:rsidR="00FD028A" w14:paraId="7D28AB44" w14:textId="77777777" w:rsidTr="000B20CE">
        <w:trPr>
          <w:jc w:val="center"/>
          <w:trPrChange w:id="136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37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38" w:author="Autor">
                  <w:tcPr>
                    <w:tcW w:w="1982" w:type="dxa"/>
                  </w:tcPr>
                </w:tcPrChange>
              </w:tcPr>
              <w:p w14:paraId="3BB4445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39" w:author="Autor">
              <w:tcPr>
                <w:tcW w:w="3103" w:type="dxa"/>
              </w:tcPr>
            </w:tcPrChange>
          </w:tcPr>
          <w:p w14:paraId="0DAE9221" w14:textId="77777777" w:rsidR="00FD028A" w:rsidRDefault="00FD028A" w:rsidP="00F06A27"/>
        </w:tc>
      </w:tr>
      <w:tr w:rsidR="00FD028A" w14:paraId="68E226F7" w14:textId="77777777" w:rsidTr="000B20CE">
        <w:trPr>
          <w:jc w:val="center"/>
          <w:trPrChange w:id="140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41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  <w:tcPrChange w:id="142" w:author="Autor">
                  <w:tcPr>
                    <w:tcW w:w="1982" w:type="dxa"/>
                  </w:tcPr>
                </w:tcPrChange>
              </w:tcPr>
              <w:p w14:paraId="41B3029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43" w:author="Autor">
              <w:tcPr>
                <w:tcW w:w="3103" w:type="dxa"/>
              </w:tcPr>
            </w:tcPrChange>
          </w:tcPr>
          <w:p w14:paraId="0B76D550" w14:textId="77777777" w:rsidR="00FD028A" w:rsidRDefault="00FD028A" w:rsidP="00F06A27"/>
        </w:tc>
      </w:tr>
      <w:tr w:rsidR="00FD028A" w14:paraId="03E3C1E6" w14:textId="77777777" w:rsidTr="000B20CE">
        <w:trPr>
          <w:jc w:val="center"/>
          <w:trPrChange w:id="144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45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46" w:author="Autor">
                  <w:tcPr>
                    <w:tcW w:w="1982" w:type="dxa"/>
                  </w:tcPr>
                </w:tcPrChange>
              </w:tcPr>
              <w:p w14:paraId="10E780F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47" w:author="Autor">
              <w:tcPr>
                <w:tcW w:w="3103" w:type="dxa"/>
              </w:tcPr>
            </w:tcPrChange>
          </w:tcPr>
          <w:p w14:paraId="1C4AFD4A" w14:textId="77777777" w:rsidR="00FD028A" w:rsidRDefault="00FD028A" w:rsidP="00F06A27"/>
        </w:tc>
      </w:tr>
      <w:tr w:rsidR="00FD028A" w14:paraId="29C6F665" w14:textId="77777777" w:rsidTr="000B20CE">
        <w:trPr>
          <w:jc w:val="center"/>
          <w:trPrChange w:id="148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49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52" w:author="Autor">
                  <w:tcPr>
                    <w:tcW w:w="1982" w:type="dxa"/>
                  </w:tcPr>
                </w:tcPrChange>
              </w:tcPr>
              <w:p w14:paraId="2E078AE6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53" w:author="Autor">
              <w:tcPr>
                <w:tcW w:w="3103" w:type="dxa"/>
              </w:tcPr>
            </w:tcPrChange>
          </w:tcPr>
          <w:p w14:paraId="726863BB" w14:textId="77777777" w:rsidR="00FD028A" w:rsidRDefault="00FD028A" w:rsidP="00F06A27"/>
        </w:tc>
      </w:tr>
      <w:tr w:rsidR="00BC4A92" w14:paraId="7842A643" w14:textId="77777777" w:rsidTr="000B20CE">
        <w:trPr>
          <w:jc w:val="center"/>
          <w:trPrChange w:id="154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tcPrChange w:id="155" w:author="Autor">
              <w:tcPr>
                <w:tcW w:w="4516" w:type="dxa"/>
                <w:gridSpan w:val="2"/>
                <w:tcBorders>
                  <w:bottom w:val="single" w:sz="4" w:space="0" w:color="auto"/>
                </w:tcBorders>
                <w:shd w:val="clear" w:color="auto" w:fill="E5DFEC" w:themeFill="accent4" w:themeFillTint="33"/>
              </w:tcPr>
            </w:tcPrChange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  <w:tcPrChange w:id="156" w:author="Autor">
                  <w:tcPr>
                    <w:tcW w:w="1982" w:type="dxa"/>
                    <w:tcBorders>
                      <w:bottom w:val="single" w:sz="4" w:space="0" w:color="auto"/>
                    </w:tcBorders>
                  </w:tcPr>
                </w:tcPrChange>
              </w:tcPr>
              <w:p w14:paraId="5352CA10" w14:textId="77777777" w:rsidR="00BC4A92" w:rsidRDefault="00BC4A92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  <w:tcPrChange w:id="157" w:author="Autor">
              <w:tcPr>
                <w:tcW w:w="3103" w:type="dxa"/>
                <w:tcBorders>
                  <w:bottom w:val="single" w:sz="4" w:space="0" w:color="auto"/>
                </w:tcBorders>
              </w:tcPr>
            </w:tcPrChange>
          </w:tcPr>
          <w:p w14:paraId="2A1EBCED" w14:textId="77777777" w:rsidR="00BC4A92" w:rsidRDefault="00BC4A92" w:rsidP="00F06A27"/>
        </w:tc>
      </w:tr>
      <w:tr w:rsidR="00FB28CB" w14:paraId="03EB0C8E" w14:textId="77777777" w:rsidTr="00374ACD">
        <w:trPr>
          <w:jc w:val="center"/>
          <w:ins w:id="158" w:author="Auto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5224A28" w14:textId="27F31B69" w:rsidR="00FB28CB" w:rsidRDefault="00FB28CB" w:rsidP="00FB28CB">
            <w:pPr>
              <w:ind w:left="206" w:hanging="206"/>
              <w:rPr>
                <w:ins w:id="159" w:author="Autor"/>
              </w:rPr>
            </w:pPr>
            <w:ins w:id="160" w:author="Autor">
              <w:r>
                <w:t xml:space="preserve">12. </w:t>
              </w:r>
              <w:r w:rsidRPr="00FB28CB">
                <w:t>Preukazujú doklady overované prostredníctvom  elektronických verejne dostupných registrov splnenie podmienok poskytnutia príspevku v zmysle výzvy/vyzvania?</w:t>
              </w:r>
            </w:ins>
          </w:p>
        </w:tc>
        <w:customXmlInsRangeStart w:id="161" w:author="Autor"/>
        <w:sdt>
          <w:sdtPr>
            <w:id w:val="1236199909"/>
            <w:placeholder>
              <w:docPart w:val="2B949D539A1744789A4E1E1F8A39C18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customXmlInsRangeEnd w:id="161"/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4F83CC21" w14:textId="2AE02DC8" w:rsidR="00FB28CB" w:rsidRDefault="00FB28CB" w:rsidP="00F06A27">
                <w:pPr>
                  <w:rPr>
                    <w:ins w:id="162" w:author="Autor"/>
                  </w:rPr>
                </w:pPr>
                <w:ins w:id="163" w:author="Autor">
                  <w:r w:rsidRPr="009D167C">
                    <w:rPr>
                      <w:rStyle w:val="Zstupntext"/>
                    </w:rPr>
                    <w:t>Vyberte položku.</w:t>
                  </w:r>
                </w:ins>
              </w:p>
            </w:tc>
            <w:customXmlInsRangeStart w:id="164" w:author="Autor"/>
          </w:sdtContent>
        </w:sdt>
        <w:customXmlInsRangeEnd w:id="164"/>
        <w:tc>
          <w:tcPr>
            <w:tcW w:w="3103" w:type="dxa"/>
            <w:tcBorders>
              <w:bottom w:val="single" w:sz="4" w:space="0" w:color="auto"/>
            </w:tcBorders>
          </w:tcPr>
          <w:p w14:paraId="0E3AE189" w14:textId="01762EA7" w:rsidR="00FB28CB" w:rsidRDefault="00FB28CB" w:rsidP="00FB28CB">
            <w:pPr>
              <w:rPr>
                <w:ins w:id="165" w:author="Autor"/>
              </w:rPr>
            </w:pPr>
            <w:ins w:id="166" w:author="Autor">
              <w:r w:rsidRPr="00FB28CB">
                <w:rPr>
                  <w:color w:val="FF0000"/>
                  <w:sz w:val="18"/>
                  <w:szCs w:val="18"/>
                </w:rPr>
                <w:t>Uvedie sa miesto (</w:t>
              </w:r>
              <w:r>
                <w:rPr>
                  <w:color w:val="FF0000"/>
                  <w:sz w:val="18"/>
                  <w:szCs w:val="18"/>
                </w:rPr>
                <w:t>internetový odkaz</w:t>
              </w:r>
              <w:r w:rsidRPr="00FB28CB">
                <w:rPr>
                  <w:color w:val="FF0000"/>
                  <w:sz w:val="18"/>
                  <w:szCs w:val="18"/>
                </w:rPr>
                <w:t xml:space="preserve"> na register) a čas </w:t>
              </w:r>
              <w:r>
                <w:rPr>
                  <w:color w:val="FF0000"/>
                  <w:sz w:val="18"/>
                  <w:szCs w:val="18"/>
                </w:rPr>
                <w:t xml:space="preserve">(dátum a hodina) </w:t>
              </w:r>
              <w:r w:rsidRPr="00FB28CB">
                <w:rPr>
                  <w:color w:val="FF0000"/>
                  <w:sz w:val="18"/>
                  <w:szCs w:val="18"/>
                </w:rPr>
                <w:t>overenia v jednotlivých registroch</w:t>
              </w:r>
            </w:ins>
          </w:p>
        </w:tc>
      </w:tr>
      <w:tr w:rsidR="00EF6E89" w14:paraId="009DCC73" w14:textId="77777777" w:rsidTr="000B20CE">
        <w:trPr>
          <w:jc w:val="center"/>
          <w:trPrChange w:id="167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  <w:tcPrChange w:id="168" w:author="Autor">
              <w:tcPr>
                <w:tcW w:w="4516" w:type="dxa"/>
                <w:gridSpan w:val="2"/>
                <w:tcBorders>
                  <w:bottom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  <w:tcPrChange w:id="169" w:author="Autor">
                  <w:tcPr>
                    <w:tcW w:w="1982" w:type="dxa"/>
                    <w:tcBorders>
                      <w:bottom w:val="single" w:sz="8" w:space="0" w:color="auto"/>
                    </w:tcBorders>
                  </w:tcPr>
                </w:tcPrChange>
              </w:tcPr>
              <w:p w14:paraId="5837E5BE" w14:textId="77777777" w:rsidR="00EF6E89" w:rsidRDefault="00EF6E89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  <w:tcPrChange w:id="170" w:author="Autor">
              <w:tcPr>
                <w:tcW w:w="3103" w:type="dxa"/>
                <w:tcBorders>
                  <w:bottom w:val="single" w:sz="8" w:space="0" w:color="auto"/>
                </w:tcBorders>
              </w:tcPr>
            </w:tcPrChange>
          </w:tcPr>
          <w:p w14:paraId="73759338" w14:textId="77777777" w:rsidR="00EF6E89" w:rsidRDefault="00EF6E89" w:rsidP="00F06A27"/>
        </w:tc>
      </w:tr>
      <w:tr w:rsidR="002C2DC3" w14:paraId="501F6277" w14:textId="77777777" w:rsidTr="000B20CE">
        <w:trPr>
          <w:jc w:val="center"/>
          <w:trPrChange w:id="171" w:author="Autor">
            <w:trPr>
              <w:jc w:val="center"/>
            </w:trPr>
          </w:trPrChange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PrChange w:id="172" w:author="Autor">
              <w:tcPr>
                <w:tcW w:w="9601" w:type="dxa"/>
                <w:gridSpan w:val="4"/>
                <w:tcBorders>
                  <w:top w:val="single" w:sz="8" w:space="0" w:color="auto"/>
                  <w:bottom w:val="single" w:sz="8" w:space="0" w:color="auto"/>
                </w:tcBorders>
                <w:shd w:val="clear" w:color="auto" w:fill="auto"/>
              </w:tcPr>
            </w:tcPrChange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23B854D9" w14:textId="77777777" w:rsidR="002C2DC3" w:rsidRDefault="002C2DC3" w:rsidP="002C2DC3">
            <w:pPr>
              <w:rPr>
                <w:del w:id="182" w:author="Autor"/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4539211D" w14:textId="719BC107" w:rsidR="006D42D8" w:rsidRPr="00CA07B4" w:rsidRDefault="006D42D8" w:rsidP="006D42D8">
            <w:pPr>
              <w:jc w:val="both"/>
              <w:rPr>
                <w:ins w:id="183" w:author="Autor"/>
                <w:szCs w:val="24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</w:t>
            </w:r>
            <w:del w:id="184" w:author="Autor">
              <w:r w:rsidR="002C2DC3" w:rsidRPr="00B64015">
                <w:rPr>
                  <w:szCs w:val="24"/>
                </w:rPr>
                <w:delText xml:space="preserve"> </w:delText>
              </w:r>
            </w:del>
            <w:customXmlDelRangeStart w:id="185" w:author="Autor"/>
            <w:sdt>
              <w:sdtPr>
                <w:rPr>
                  <w:szCs w:val="24"/>
                </w:rPr>
                <w:id w:val="-1293746543"/>
                <w:placeholder>
                  <w:docPart w:val="3B9C73F9E1284D04AAD3CEC3B2FDD70E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DelRangeEnd w:id="185"/>
                <w:del w:id="186" w:author="Autor">
                  <w:r w:rsidR="002C2DC3" w:rsidRPr="00B64015">
                    <w:rPr>
                      <w:szCs w:val="24"/>
                    </w:rPr>
                    <w:delText>Vyberte položku.</w:delText>
                  </w:r>
                </w:del>
                <w:customXmlDelRangeStart w:id="187" w:author="Autor"/>
              </w:sdtContent>
            </w:sdt>
            <w:customXmlDelRangeEnd w:id="187"/>
            <w:ins w:id="188" w:author="Autor">
              <w:r>
                <w:rPr>
                  <w:szCs w:val="24"/>
                </w:rPr>
                <w:t>(uveďte jednu z možností v súlade s ustanovením § 7 ods. 3 zákona o finančnej kontrole).</w:t>
              </w:r>
              <w:r>
                <w:rPr>
                  <w:rStyle w:val="Odkaznapoznmkupodiarou"/>
                  <w:szCs w:val="24"/>
                </w:rPr>
                <w:footnoteReference w:id="7"/>
              </w:r>
            </w:ins>
          </w:p>
          <w:p w14:paraId="2B53FD0B" w14:textId="278C1CC9" w:rsidR="002C2DC3" w:rsidRPr="00374ACD" w:rsidRDefault="002C2DC3" w:rsidP="00F06A27"/>
        </w:tc>
      </w:tr>
      <w:tr w:rsidR="002C2DC3" w14:paraId="48BCD68B" w14:textId="77777777" w:rsidTr="000B20CE">
        <w:trPr>
          <w:jc w:val="center"/>
          <w:trPrChange w:id="191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PrChange w:id="192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</w:t>
            </w:r>
            <w:r w:rsidRPr="00374ACD">
              <w:rPr>
                <w:b/>
                <w:vertAlign w:val="superscript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5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72CB231" w14:textId="77777777" w:rsidR="002C2DC3" w:rsidRPr="00374ACD" w:rsidRDefault="002C2DC3" w:rsidP="00F06A27"/>
        </w:tc>
      </w:tr>
      <w:tr w:rsidR="002C2DC3" w14:paraId="255C5804" w14:textId="77777777" w:rsidTr="000B20CE">
        <w:trPr>
          <w:jc w:val="center"/>
          <w:trPrChange w:id="196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PrChange w:id="197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8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28ECF413" w14:textId="77777777" w:rsidR="002C2DC3" w:rsidRPr="00374ACD" w:rsidRDefault="002C2DC3" w:rsidP="00F06A27"/>
        </w:tc>
      </w:tr>
      <w:tr w:rsidR="002C2DC3" w14:paraId="536AB0C2" w14:textId="77777777" w:rsidTr="000B20CE">
        <w:trPr>
          <w:jc w:val="center"/>
          <w:trPrChange w:id="199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PrChange w:id="200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1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17CDF633" w14:textId="77777777" w:rsidR="002C2DC3" w:rsidRPr="00374ACD" w:rsidRDefault="002C2DC3" w:rsidP="00F06A27"/>
        </w:tc>
      </w:tr>
      <w:tr w:rsidR="00873288" w14:paraId="457A3C50" w14:textId="77777777" w:rsidTr="000B20CE">
        <w:trPr>
          <w:jc w:val="center"/>
          <w:trPrChange w:id="202" w:author="Autor">
            <w:trPr>
              <w:jc w:val="center"/>
            </w:trPr>
          </w:trPrChange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203" w:author="Autor">
              <w:tcPr>
                <w:tcW w:w="9601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3F0BDF17" w14:textId="77777777" w:rsidR="00873288" w:rsidRPr="00374ACD" w:rsidRDefault="00873288" w:rsidP="00F06A27"/>
        </w:tc>
      </w:tr>
      <w:tr w:rsidR="002C2DC3" w14:paraId="1E86E48F" w14:textId="77777777" w:rsidTr="000B20CE">
        <w:trPr>
          <w:jc w:val="center"/>
          <w:trPrChange w:id="204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tcPrChange w:id="205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7D68A36C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8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25268B0" w14:textId="77777777" w:rsidR="002C2DC3" w:rsidRPr="00374ACD" w:rsidRDefault="002C2DC3" w:rsidP="00F06A27"/>
        </w:tc>
      </w:tr>
      <w:tr w:rsidR="002C2DC3" w14:paraId="2CF68D69" w14:textId="77777777" w:rsidTr="000B20CE">
        <w:trPr>
          <w:jc w:val="center"/>
          <w:trPrChange w:id="209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tcPrChange w:id="210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37FAF367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1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1588BC3" w14:textId="77777777" w:rsidR="002C2DC3" w:rsidRPr="00374ACD" w:rsidRDefault="002C2DC3" w:rsidP="00F06A27"/>
        </w:tc>
      </w:tr>
      <w:tr w:rsidR="002C2DC3" w14:paraId="573A2871" w14:textId="77777777" w:rsidTr="000B20CE">
        <w:trPr>
          <w:jc w:val="center"/>
          <w:trPrChange w:id="212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tcPrChange w:id="213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099BB942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4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61ED0B9" w14:textId="77777777" w:rsidR="002C2DC3" w:rsidRPr="00374ACD" w:rsidRDefault="002C2DC3" w:rsidP="00F06A2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  <w:tblPrChange w:id="227" w:author="Autor">
          <w:tblPr>
            <w:tblStyle w:val="Mriekatabuky"/>
            <w:tblpPr w:leftFromText="141" w:rightFromText="141" w:vertAnchor="text" w:horzAnchor="margin" w:tblpXSpec="center" w:tblpY="-145"/>
            <w:tblW w:w="9975" w:type="dxa"/>
            <w:tblLook w:val="04A0" w:firstRow="1" w:lastRow="0" w:firstColumn="1" w:lastColumn="0" w:noHBand="0" w:noVBand="1"/>
          </w:tblPr>
        </w:tblPrChange>
      </w:tblPr>
      <w:tblGrid>
        <w:gridCol w:w="2660"/>
        <w:gridCol w:w="2259"/>
        <w:gridCol w:w="1985"/>
        <w:gridCol w:w="3071"/>
        <w:tblGridChange w:id="228">
          <w:tblGrid>
            <w:gridCol w:w="2660"/>
            <w:gridCol w:w="2259"/>
            <w:gridCol w:w="1985"/>
            <w:gridCol w:w="3071"/>
          </w:tblGrid>
        </w:tblGridChange>
      </w:tblGrid>
      <w:tr w:rsidR="000404BD" w14:paraId="560BD982" w14:textId="77777777" w:rsidTr="000B20CE">
        <w:trPr>
          <w:trHeight w:val="982"/>
          <w:trPrChange w:id="229" w:author="Autor">
            <w:trPr>
              <w:trHeight w:val="982"/>
            </w:trPr>
          </w:trPrChange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  <w:tcPrChange w:id="230" w:author="Autor">
              <w:tcPr>
                <w:tcW w:w="9975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0"/>
            </w:r>
          </w:p>
        </w:tc>
      </w:tr>
      <w:tr w:rsidR="00910D92" w14:paraId="53588FBE" w14:textId="77777777" w:rsidTr="000B20CE">
        <w:trPr>
          <w:trHeight w:val="180"/>
          <w:trPrChange w:id="237" w:author="Autor">
            <w:trPr>
              <w:trHeight w:val="180"/>
            </w:trPr>
          </w:trPrChange>
        </w:trPr>
        <w:tc>
          <w:tcPr>
            <w:tcW w:w="2660" w:type="dxa"/>
            <w:tcPrChange w:id="238" w:author="Autor">
              <w:tcPr>
                <w:tcW w:w="2660" w:type="dxa"/>
              </w:tcPr>
            </w:tcPrChange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  <w:tcPrChange w:id="239" w:author="Autor">
              <w:tcPr>
                <w:tcW w:w="7315" w:type="dxa"/>
                <w:gridSpan w:val="3"/>
              </w:tcPr>
            </w:tcPrChange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0B20CE">
        <w:trPr>
          <w:trHeight w:val="210"/>
          <w:trPrChange w:id="240" w:author="Autor">
            <w:trPr>
              <w:trHeight w:val="210"/>
            </w:trPr>
          </w:trPrChange>
        </w:trPr>
        <w:tc>
          <w:tcPr>
            <w:tcW w:w="2660" w:type="dxa"/>
            <w:tcPrChange w:id="241" w:author="Autor">
              <w:tcPr>
                <w:tcW w:w="2660" w:type="dxa"/>
              </w:tcPr>
            </w:tcPrChange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  <w:tcPrChange w:id="242" w:author="Autor">
              <w:tcPr>
                <w:tcW w:w="7315" w:type="dxa"/>
                <w:gridSpan w:val="3"/>
              </w:tcPr>
            </w:tcPrChange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0B20CE">
        <w:trPr>
          <w:trHeight w:val="255"/>
          <w:trPrChange w:id="243" w:author="Autor">
            <w:trPr>
              <w:trHeight w:val="255"/>
            </w:trPr>
          </w:trPrChange>
        </w:trPr>
        <w:tc>
          <w:tcPr>
            <w:tcW w:w="2660" w:type="dxa"/>
            <w:tcPrChange w:id="244" w:author="Autor">
              <w:tcPr>
                <w:tcW w:w="2660" w:type="dxa"/>
              </w:tcPr>
            </w:tcPrChange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  <w:tcPrChange w:id="245" w:author="Autor">
              <w:tcPr>
                <w:tcW w:w="7315" w:type="dxa"/>
                <w:gridSpan w:val="3"/>
              </w:tcPr>
            </w:tcPrChange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0B20CE">
        <w:trPr>
          <w:trHeight w:val="214"/>
          <w:trPrChange w:id="246" w:author="Autor">
            <w:trPr>
              <w:trHeight w:val="214"/>
            </w:trPr>
          </w:trPrChange>
        </w:trPr>
        <w:tc>
          <w:tcPr>
            <w:tcW w:w="2660" w:type="dxa"/>
            <w:tcPrChange w:id="247" w:author="Autor">
              <w:tcPr>
                <w:tcW w:w="2660" w:type="dxa"/>
              </w:tcPr>
            </w:tcPrChange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  <w:tcPrChange w:id="248" w:author="Autor">
              <w:tcPr>
                <w:tcW w:w="7315" w:type="dxa"/>
                <w:gridSpan w:val="3"/>
              </w:tcPr>
            </w:tcPrChange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0B20CE">
        <w:trPr>
          <w:trHeight w:val="225"/>
          <w:trPrChange w:id="249" w:author="Autor">
            <w:trPr>
              <w:trHeight w:val="225"/>
            </w:trPr>
          </w:trPrChange>
        </w:trPr>
        <w:tc>
          <w:tcPr>
            <w:tcW w:w="2660" w:type="dxa"/>
            <w:tcPrChange w:id="250" w:author="Autor">
              <w:tcPr>
                <w:tcW w:w="2660" w:type="dxa"/>
              </w:tcPr>
            </w:tcPrChange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  <w:tcPrChange w:id="251" w:author="Autor">
              <w:tcPr>
                <w:tcW w:w="7315" w:type="dxa"/>
                <w:gridSpan w:val="3"/>
              </w:tcPr>
            </w:tcPrChange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0B20CE">
        <w:trPr>
          <w:trHeight w:val="225"/>
          <w:trPrChange w:id="252" w:author="Autor">
            <w:trPr>
              <w:trHeight w:val="225"/>
            </w:trPr>
          </w:trPrChange>
        </w:trPr>
        <w:tc>
          <w:tcPr>
            <w:tcW w:w="2660" w:type="dxa"/>
            <w:tcPrChange w:id="253" w:author="Autor">
              <w:tcPr>
                <w:tcW w:w="2660" w:type="dxa"/>
              </w:tcPr>
            </w:tcPrChange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  <w:tcPrChange w:id="254" w:author="Autor">
              <w:tcPr>
                <w:tcW w:w="7315" w:type="dxa"/>
                <w:gridSpan w:val="3"/>
              </w:tcPr>
            </w:tcPrChange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0B20CE">
        <w:trPr>
          <w:trHeight w:val="315"/>
          <w:trPrChange w:id="255" w:author="Autor">
            <w:trPr>
              <w:trHeight w:val="315"/>
            </w:trPr>
          </w:trPrChange>
        </w:trPr>
        <w:tc>
          <w:tcPr>
            <w:tcW w:w="2660" w:type="dxa"/>
            <w:tcPrChange w:id="256" w:author="Autor">
              <w:tcPr>
                <w:tcW w:w="2660" w:type="dxa"/>
              </w:tcPr>
            </w:tcPrChange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  <w:tcPrChange w:id="257" w:author="Autor">
              <w:tcPr>
                <w:tcW w:w="7315" w:type="dxa"/>
                <w:gridSpan w:val="3"/>
              </w:tcPr>
            </w:tcPrChange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0B20CE">
        <w:tc>
          <w:tcPr>
            <w:tcW w:w="9975" w:type="dxa"/>
            <w:gridSpan w:val="4"/>
            <w:shd w:val="clear" w:color="auto" w:fill="B2A1C7" w:themeFill="accent4" w:themeFillTint="99"/>
            <w:tcPrChange w:id="258" w:author="Autor">
              <w:tcPr>
                <w:tcW w:w="9975" w:type="dxa"/>
                <w:gridSpan w:val="4"/>
                <w:shd w:val="clear" w:color="auto" w:fill="B2A1C7" w:themeFill="accent4" w:themeFillTint="99"/>
              </w:tcPr>
            </w:tcPrChange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0B20CE">
        <w:tc>
          <w:tcPr>
            <w:tcW w:w="6904" w:type="dxa"/>
            <w:gridSpan w:val="3"/>
            <w:tcPrChange w:id="259" w:author="Autor">
              <w:tcPr>
                <w:tcW w:w="6904" w:type="dxa"/>
                <w:gridSpan w:val="3"/>
              </w:tcPr>
            </w:tcPrChange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  <w:tcPrChange w:id="260" w:author="Autor">
              <w:tcPr>
                <w:tcW w:w="3071" w:type="dxa"/>
                <w:shd w:val="clear" w:color="auto" w:fill="FFFFFF" w:themeFill="background1"/>
              </w:tcPr>
            </w:tcPrChange>
          </w:tcPr>
          <w:p w14:paraId="756FA97C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77F04E31" w14:textId="77777777" w:rsidTr="000B20CE">
        <w:tc>
          <w:tcPr>
            <w:tcW w:w="4919" w:type="dxa"/>
            <w:gridSpan w:val="2"/>
            <w:shd w:val="clear" w:color="auto" w:fill="E5DFEC" w:themeFill="accent4" w:themeFillTint="33"/>
            <w:tcPrChange w:id="261" w:author="Autor">
              <w:tcPr>
                <w:tcW w:w="4919" w:type="dxa"/>
                <w:gridSpan w:val="2"/>
                <w:shd w:val="clear" w:color="auto" w:fill="E5DFEC" w:themeFill="accent4" w:themeFillTint="33"/>
              </w:tcPr>
            </w:tcPrChange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PrChange w:id="262" w:author="Autor">
                  <w:tcPr>
                    <w:tcW w:w="1985" w:type="dxa"/>
                  </w:tcPr>
                </w:tcPrChange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263" w:author="Autor">
              <w:tcPr>
                <w:tcW w:w="3071" w:type="dxa"/>
              </w:tcPr>
            </w:tcPrChange>
          </w:tcPr>
          <w:p w14:paraId="7DB3DB48" w14:textId="77777777" w:rsidR="000404BD" w:rsidRDefault="000404BD" w:rsidP="002D59CF"/>
        </w:tc>
      </w:tr>
      <w:tr w:rsidR="000404BD" w14:paraId="5242F71F" w14:textId="77777777" w:rsidTr="000B20CE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tcPrChange w:id="264" w:author="Autor">
              <w:tcPr>
                <w:tcW w:w="4919" w:type="dxa"/>
                <w:gridSpan w:val="2"/>
                <w:tcBorders>
                  <w:bottom w:val="single" w:sz="4" w:space="0" w:color="auto"/>
                </w:tcBorders>
                <w:shd w:val="clear" w:color="auto" w:fill="E5DFEC" w:themeFill="accent4" w:themeFillTint="33"/>
              </w:tcPr>
            </w:tcPrChange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</w:t>
            </w:r>
            <w:r w:rsidR="004C0F13">
              <w:t> </w:t>
            </w:r>
            <w:r w:rsidRPr="008A431B">
              <w:t>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  <w:tcPrChange w:id="265" w:author="Autor">
                  <w:tcPr>
                    <w:tcW w:w="1985" w:type="dxa"/>
                    <w:tcBorders>
                      <w:bottom w:val="single" w:sz="4" w:space="0" w:color="auto"/>
                    </w:tcBorders>
                  </w:tcPr>
                </w:tcPrChange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  <w:tcPrChange w:id="266" w:author="Autor">
              <w:tcPr>
                <w:tcW w:w="3071" w:type="dxa"/>
                <w:tcBorders>
                  <w:bottom w:val="single" w:sz="4" w:space="0" w:color="auto"/>
                </w:tcBorders>
              </w:tcPr>
            </w:tcPrChange>
          </w:tcPr>
          <w:p w14:paraId="5BA7DFD6" w14:textId="77777777" w:rsidR="000404BD" w:rsidRDefault="000404BD" w:rsidP="002D59CF"/>
        </w:tc>
      </w:tr>
      <w:tr w:rsidR="001E16EE" w14:paraId="3FB9D147" w14:textId="77777777" w:rsidTr="000B20CE">
        <w:tc>
          <w:tcPr>
            <w:tcW w:w="9975" w:type="dxa"/>
            <w:gridSpan w:val="4"/>
            <w:shd w:val="clear" w:color="auto" w:fill="auto"/>
            <w:tcPrChange w:id="267" w:author="Autor">
              <w:tcPr>
                <w:tcW w:w="9975" w:type="dxa"/>
                <w:gridSpan w:val="4"/>
                <w:shd w:val="clear" w:color="auto" w:fill="auto"/>
              </w:tcPr>
            </w:tcPrChange>
          </w:tcPr>
          <w:p w14:paraId="6E0F4D0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1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0B20CE">
        <w:tc>
          <w:tcPr>
            <w:tcW w:w="9975" w:type="dxa"/>
            <w:gridSpan w:val="4"/>
            <w:shd w:val="clear" w:color="auto" w:fill="B2A1C7" w:themeFill="accent4" w:themeFillTint="99"/>
            <w:tcPrChange w:id="272" w:author="Autor">
              <w:tcPr>
                <w:tcW w:w="9975" w:type="dxa"/>
                <w:gridSpan w:val="4"/>
                <w:shd w:val="clear" w:color="auto" w:fill="B2A1C7" w:themeFill="accent4" w:themeFillTint="99"/>
              </w:tcPr>
            </w:tcPrChange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0B20CE">
        <w:tc>
          <w:tcPr>
            <w:tcW w:w="4919" w:type="dxa"/>
            <w:gridSpan w:val="2"/>
            <w:shd w:val="clear" w:color="auto" w:fill="E5DFEC" w:themeFill="accent4" w:themeFillTint="33"/>
            <w:tcPrChange w:id="273" w:author="Autor">
              <w:tcPr>
                <w:tcW w:w="4919" w:type="dxa"/>
                <w:gridSpan w:val="2"/>
                <w:shd w:val="clear" w:color="auto" w:fill="E5DFEC" w:themeFill="accent4" w:themeFillTint="33"/>
              </w:tcPr>
            </w:tcPrChange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lastRenderedPageBreak/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2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  <w:tcPrChange w:id="282" w:author="Autor">
                  <w:tcPr>
                    <w:tcW w:w="1985" w:type="dxa"/>
                  </w:tcPr>
                </w:tcPrChange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283" w:author="Autor">
              <w:tcPr>
                <w:tcW w:w="3071" w:type="dxa"/>
              </w:tcPr>
            </w:tcPrChange>
          </w:tcPr>
          <w:p w14:paraId="669219C7" w14:textId="77777777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  <w:tblPrChange w:id="284" w:author="Autor">
          <w:tblPr>
            <w:tblStyle w:val="Mriekatabuky"/>
            <w:tblW w:w="9987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4994"/>
        <w:gridCol w:w="4993"/>
        <w:tblGridChange w:id="285">
          <w:tblGrid>
            <w:gridCol w:w="4994"/>
            <w:gridCol w:w="4993"/>
          </w:tblGrid>
        </w:tblGridChange>
      </w:tblGrid>
      <w:tr w:rsidR="00670605" w14:paraId="6013D444" w14:textId="77777777" w:rsidTr="000B20CE">
        <w:trPr>
          <w:jc w:val="center"/>
          <w:trPrChange w:id="286" w:author="Autor">
            <w:trPr>
              <w:jc w:val="center"/>
            </w:trPr>
          </w:trPrChange>
        </w:trPr>
        <w:tc>
          <w:tcPr>
            <w:tcW w:w="9987" w:type="dxa"/>
            <w:gridSpan w:val="2"/>
            <w:tcPrChange w:id="287" w:author="Autor">
              <w:tcPr>
                <w:tcW w:w="9987" w:type="dxa"/>
                <w:gridSpan w:val="2"/>
              </w:tcPr>
            </w:tcPrChange>
          </w:tcPr>
          <w:p w14:paraId="6094A9DA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3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39DCFCD7" w14:textId="327B1E34" w:rsidR="006D42D8" w:rsidRPr="00CA07B4" w:rsidRDefault="006D42D8" w:rsidP="006D42D8">
            <w:pPr>
              <w:jc w:val="both"/>
              <w:rPr>
                <w:ins w:id="296" w:author="Autor"/>
                <w:szCs w:val="24"/>
              </w:rPr>
            </w:pPr>
            <w:ins w:id="297" w:author="Autor">
              <w:r w:rsidRPr="00650BFF">
                <w:rPr>
                  <w:szCs w:val="24"/>
                </w:rPr>
                <w:t xml:space="preserve"> </w:t>
              </w:r>
            </w:ins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</w:t>
            </w:r>
            <w:del w:id="298" w:author="Autor">
              <w:r w:rsidR="00C1519E" w:rsidRPr="00B64015">
                <w:rPr>
                  <w:szCs w:val="24"/>
                </w:rPr>
                <w:delText xml:space="preserve"> </w:delText>
              </w:r>
            </w:del>
            <w:customXmlDelRangeStart w:id="299" w:author="Autor"/>
            <w:sdt>
              <w:sdtPr>
                <w:rPr>
                  <w:szCs w:val="24"/>
                </w:rPr>
                <w:id w:val="-335158929"/>
                <w:placeholder>
                  <w:docPart w:val="4E08CA987F2B421D9190DCA4A332C3C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customXmlDelRangeEnd w:id="299"/>
                <w:del w:id="300" w:author="Autor">
                  <w:r w:rsidR="00C1519E" w:rsidRPr="00B64015">
                    <w:rPr>
                      <w:szCs w:val="24"/>
                    </w:rPr>
                    <w:delText>Vyberte položku.</w:delText>
                  </w:r>
                </w:del>
                <w:customXmlDelRangeStart w:id="301" w:author="Autor"/>
              </w:sdtContent>
            </w:sdt>
            <w:customXmlDelRangeEnd w:id="301"/>
            <w:ins w:id="302" w:author="Autor">
              <w:r>
                <w:rPr>
                  <w:szCs w:val="24"/>
                </w:rPr>
                <w:t>(uveďte jednu z možností v súlade s ustanovením § 7 ods. 3 zákona o finančnej kontrole).</w:t>
              </w:r>
              <w:r>
                <w:rPr>
                  <w:rStyle w:val="Odkaznapoznmkupodiarou"/>
                  <w:szCs w:val="24"/>
                </w:rPr>
                <w:footnoteReference w:id="14"/>
              </w:r>
            </w:ins>
          </w:p>
          <w:p w14:paraId="52DF45FB" w14:textId="21078DF0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0B20CE">
        <w:trPr>
          <w:jc w:val="center"/>
          <w:trPrChange w:id="305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06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  <w:tcPrChange w:id="308" w:author="Autor">
              <w:tcPr>
                <w:tcW w:w="4993" w:type="dxa"/>
                <w:vAlign w:val="center"/>
              </w:tcPr>
            </w:tcPrChange>
          </w:tcPr>
          <w:p w14:paraId="2198280D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0B20CE">
        <w:trPr>
          <w:jc w:val="center"/>
          <w:trPrChange w:id="309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10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2E0F3DE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  <w:tcPrChange w:id="311" w:author="Autor">
              <w:tcPr>
                <w:tcW w:w="4993" w:type="dxa"/>
                <w:vAlign w:val="center"/>
              </w:tcPr>
            </w:tcPrChange>
          </w:tcPr>
          <w:p w14:paraId="19C68EC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0B20CE">
        <w:trPr>
          <w:jc w:val="center"/>
          <w:trPrChange w:id="312" w:author="Autor">
            <w:trPr>
              <w:jc w:val="center"/>
            </w:trPr>
          </w:trPrChange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  <w:tcPrChange w:id="313" w:author="Autor">
              <w:tcPr>
                <w:tcW w:w="4994" w:type="dxa"/>
                <w:tcBorders>
                  <w:bottom w:val="nil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1032B970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  <w:tcPrChange w:id="314" w:author="Autor">
              <w:tcPr>
                <w:tcW w:w="4993" w:type="dxa"/>
                <w:vAlign w:val="center"/>
              </w:tcPr>
            </w:tcPrChange>
          </w:tcPr>
          <w:p w14:paraId="0500BEC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0B20CE">
        <w:trPr>
          <w:jc w:val="center"/>
          <w:trPrChange w:id="315" w:author="Autor">
            <w:trPr>
              <w:jc w:val="center"/>
            </w:trPr>
          </w:trPrChange>
        </w:trPr>
        <w:tc>
          <w:tcPr>
            <w:tcW w:w="9987" w:type="dxa"/>
            <w:gridSpan w:val="2"/>
            <w:tcPrChange w:id="316" w:author="Autor">
              <w:tcPr>
                <w:tcW w:w="9987" w:type="dxa"/>
                <w:gridSpan w:val="2"/>
              </w:tcPr>
            </w:tcPrChange>
          </w:tcPr>
          <w:p w14:paraId="2C90F0F4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C691175" w14:textId="77777777" w:rsidTr="000B20CE">
        <w:trPr>
          <w:jc w:val="center"/>
          <w:trPrChange w:id="317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18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6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  <w:tcPrChange w:id="321" w:author="Autor">
              <w:tcPr>
                <w:tcW w:w="4993" w:type="dxa"/>
                <w:vAlign w:val="center"/>
              </w:tcPr>
            </w:tcPrChange>
          </w:tcPr>
          <w:p w14:paraId="0E5A61D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0B20CE">
        <w:trPr>
          <w:jc w:val="center"/>
          <w:trPrChange w:id="322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23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25CF9BD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  <w:tcPrChange w:id="324" w:author="Autor">
              <w:tcPr>
                <w:tcW w:w="4993" w:type="dxa"/>
                <w:vAlign w:val="center"/>
              </w:tcPr>
            </w:tcPrChange>
          </w:tcPr>
          <w:p w14:paraId="289AFF0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0B20CE">
        <w:trPr>
          <w:trHeight w:val="256"/>
          <w:jc w:val="center"/>
          <w:trPrChange w:id="325" w:author="Autor">
            <w:trPr>
              <w:trHeight w:val="256"/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26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27881A2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  <w:tcPrChange w:id="327" w:author="Autor">
              <w:tcPr>
                <w:tcW w:w="4993" w:type="dxa"/>
                <w:vAlign w:val="center"/>
              </w:tcPr>
            </w:tcPrChange>
          </w:tcPr>
          <w:p w14:paraId="2B613C2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BD83F" w14:textId="77777777" w:rsidR="00F83255" w:rsidRDefault="00F83255" w:rsidP="009B44B8">
      <w:pPr>
        <w:spacing w:after="0" w:line="240" w:lineRule="auto"/>
      </w:pPr>
      <w:r>
        <w:separator/>
      </w:r>
    </w:p>
  </w:endnote>
  <w:endnote w:type="continuationSeparator" w:id="0">
    <w:p w14:paraId="27CC3157" w14:textId="77777777" w:rsidR="00F83255" w:rsidRDefault="00F83255" w:rsidP="009B44B8">
      <w:pPr>
        <w:spacing w:after="0" w:line="240" w:lineRule="auto"/>
      </w:pPr>
      <w:r>
        <w:continuationSeparator/>
      </w:r>
    </w:p>
  </w:endnote>
  <w:endnote w:type="continuationNotice" w:id="1">
    <w:p w14:paraId="552D8B55" w14:textId="77777777" w:rsidR="00F83255" w:rsidRDefault="00F832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291AA776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0B20CE">
          <w:rPr>
            <w:noProof/>
            <w:sz w:val="20"/>
            <w:szCs w:val="20"/>
          </w:rPr>
          <w:t>2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A76626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89ECA" w14:textId="77777777" w:rsidR="00F83255" w:rsidRDefault="00F83255" w:rsidP="009B44B8">
      <w:pPr>
        <w:spacing w:after="0" w:line="240" w:lineRule="auto"/>
      </w:pPr>
      <w:r>
        <w:separator/>
      </w:r>
    </w:p>
  </w:footnote>
  <w:footnote w:type="continuationSeparator" w:id="0">
    <w:p w14:paraId="51754E06" w14:textId="77777777" w:rsidR="00F83255" w:rsidRDefault="00F83255" w:rsidP="009B44B8">
      <w:pPr>
        <w:spacing w:after="0" w:line="240" w:lineRule="auto"/>
      </w:pPr>
      <w:r>
        <w:continuationSeparator/>
      </w:r>
    </w:p>
  </w:footnote>
  <w:footnote w:type="continuationNotice" w:id="1">
    <w:p w14:paraId="3E41CCB3" w14:textId="77777777" w:rsidR="00F83255" w:rsidRDefault="00F83255">
      <w:pPr>
        <w:spacing w:after="0" w:line="240" w:lineRule="auto"/>
      </w:pPr>
    </w:p>
  </w:footnote>
  <w:footnote w:id="2">
    <w:p w14:paraId="3C6CE5C9" w14:textId="590B06E2" w:rsidR="006212BE" w:rsidRDefault="006212BE" w:rsidP="00DB2635">
      <w:pPr>
        <w:pStyle w:val="Textpoznmkypodiarou"/>
        <w:ind w:left="284" w:hanging="284"/>
        <w:jc w:val="both"/>
        <w:rPr>
          <w:ins w:id="42" w:author="Autor"/>
        </w:rPr>
      </w:pPr>
      <w:r w:rsidRPr="00B82021">
        <w:rPr>
          <w:rStyle w:val="Odkaznapoznmkupodiarou"/>
        </w:rPr>
        <w:footnoteRef/>
      </w:r>
      <w:r w:rsidRPr="00B82021">
        <w:t xml:space="preserve"> </w:t>
      </w:r>
      <w:ins w:id="43" w:author="Autor">
        <w:r w:rsidR="006D42D8">
          <w:tab/>
        </w:r>
      </w:ins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  <w:p w14:paraId="1713EA97" w14:textId="01249C1B" w:rsidR="005768D4" w:rsidRPr="00B82021" w:rsidRDefault="005768D4" w:rsidP="000B20CE">
      <w:pPr>
        <w:pStyle w:val="Textpoznmkypodiarou"/>
        <w:ind w:left="284"/>
        <w:jc w:val="both"/>
        <w:pPrChange w:id="44" w:author="Autor">
          <w:pPr>
            <w:pStyle w:val="Textpoznmkypodiarou"/>
            <w:jc w:val="both"/>
          </w:pPr>
        </w:pPrChange>
      </w:pPr>
      <w:ins w:id="45" w:author="Autor">
        <w:r w:rsidRPr="00912FF4">
          <w:t>Vo vzore  sú používané skratky a pojmy zavedené v Systéme riadenia európskych štrukturálnych a investičných fondov.</w:t>
        </w:r>
      </w:ins>
    </w:p>
  </w:footnote>
  <w:footnote w:id="3">
    <w:p w14:paraId="38B81302" w14:textId="77E577CF" w:rsidR="001E16EE" w:rsidRPr="00B82021" w:rsidRDefault="001E16EE" w:rsidP="000B20CE">
      <w:pPr>
        <w:pStyle w:val="Textpoznmkypodiarou"/>
        <w:ind w:left="284" w:hanging="284"/>
        <w:jc w:val="both"/>
        <w:pPrChange w:id="89" w:author="Autor">
          <w:pPr>
            <w:pStyle w:val="Textpoznmkypodiarou"/>
            <w:jc w:val="both"/>
          </w:pPr>
        </w:pPrChange>
      </w:pPr>
      <w:r w:rsidRPr="00B82021">
        <w:rPr>
          <w:rStyle w:val="Odkaznapoznmkupodiarou"/>
        </w:rPr>
        <w:footnoteRef/>
      </w:r>
      <w:r w:rsidRPr="00B82021">
        <w:t xml:space="preserve"> </w:t>
      </w:r>
      <w:ins w:id="90" w:author="Autor">
        <w:r w:rsidR="006D42D8">
          <w:tab/>
        </w:r>
      </w:ins>
      <w:r w:rsidRPr="004D3D60">
        <w:t>Overenie vykonané v súlade s kapitolou 3.2.1.1 ods. 2 Systému riadenia EŠIF. Ak čo i len jedna odpoveď v rámci podmienok poskytnutia príspevku – doručenie ŽoNFP bola vyplnená negatívne, t.</w:t>
      </w:r>
      <w:r w:rsidR="004C0F13">
        <w:t xml:space="preserve"> </w:t>
      </w:r>
      <w:r w:rsidRPr="004D3D60">
        <w:t>j. bola uvedená možnosť ,,nie</w:t>
      </w:r>
      <w:del w:id="91" w:author="Autor">
        <w:r w:rsidRPr="004D3D60">
          <w:delText>“,</w:delText>
        </w:r>
      </w:del>
      <w:ins w:id="92" w:author="Autor">
        <w:r w:rsidRPr="004D3D60">
          <w:t xml:space="preserve">“ </w:t>
        </w:r>
        <w:r w:rsidR="002B1963">
          <w:t>a súčasne RO nemá pochybnosti o</w:t>
        </w:r>
        <w:r w:rsidR="00934C4B">
          <w:t> pravdivosti alebo úplnosti splnenia podmienky doručenia ŽoNFP riadne, včas a vo forme určenej RO,</w:t>
        </w:r>
      </w:ins>
      <w:r w:rsidR="002B1963">
        <w:t xml:space="preserve"> </w:t>
      </w:r>
      <w:r w:rsidRPr="004D3D60">
        <w:t xml:space="preserve">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  <w:ins w:id="93" w:author="Autor">
        <w:r w:rsidR="00934C4B">
          <w:t xml:space="preserve"> V prípade, ak má RO pochybnosti o pravdivosti alebo úplnosti splnenia podmienky doručenia ŽoNFP riadne, včas a vo forme určenej RO</w:t>
        </w:r>
        <w:r w:rsidR="006A1A37">
          <w:t xml:space="preserve"> </w:t>
        </w:r>
        <w:r w:rsidR="006A1A37" w:rsidRPr="006A1A37">
          <w:t>(uvedené je potrebné uviesť v časti poznámka)</w:t>
        </w:r>
        <w:r w:rsidR="00934C4B">
          <w:t>, vyzve žiadateľa na vyjadrenie sa k týmto pochybnostiam.</w:t>
        </w:r>
      </w:ins>
    </w:p>
  </w:footnote>
  <w:footnote w:id="4">
    <w:p w14:paraId="08BDF60B" w14:textId="176424D3" w:rsidR="00AE56EB" w:rsidRPr="00B82021" w:rsidRDefault="00AE56EB" w:rsidP="000B20CE">
      <w:pPr>
        <w:pStyle w:val="Textpoznmkypodiarou"/>
        <w:ind w:left="284" w:hanging="284"/>
        <w:jc w:val="both"/>
        <w:pPrChange w:id="116" w:author="Autor">
          <w:pPr>
            <w:pStyle w:val="Textpoznmkypodiarou"/>
            <w:jc w:val="both"/>
          </w:pPr>
        </w:pPrChange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ins w:id="117" w:author="Autor">
        <w:r w:rsidR="006D42D8">
          <w:tab/>
        </w:r>
      </w:ins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>na</w:t>
      </w:r>
      <w:del w:id="118" w:author="Autor">
        <w:r w:rsidR="00774663">
          <w:delText xml:space="preserve"> </w:delText>
        </w:r>
      </w:del>
      <w:ins w:id="119" w:author="Autor">
        <w:r w:rsidR="00DB2635">
          <w:t> </w:t>
        </w:r>
      </w:ins>
      <w:r w:rsidR="00774663">
        <w:t xml:space="preserve">základe </w:t>
      </w:r>
      <w:r w:rsidR="00293A19">
        <w:t xml:space="preserve">informácií uvedených </w:t>
      </w:r>
      <w:r w:rsidR="00774663">
        <w:t xml:space="preserve"> v ŽoNFP)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7A94ADF4" w14:textId="1806A4DF" w:rsidR="002A2888" w:rsidRDefault="002A2888" w:rsidP="000B20CE">
      <w:pPr>
        <w:pStyle w:val="Textpoznmkypodiarou"/>
        <w:ind w:left="284" w:hanging="284"/>
        <w:jc w:val="both"/>
        <w:pPrChange w:id="150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51" w:author="Autor">
        <w:r w:rsidR="002C7572">
          <w:tab/>
        </w:r>
      </w:ins>
      <w:r>
        <w:t>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6">
    <w:p w14:paraId="34E25F0E" w14:textId="06662348" w:rsidR="002C2DC3" w:rsidRDefault="002C2DC3" w:rsidP="000B20CE">
      <w:pPr>
        <w:pStyle w:val="Textpoznmkypodiarou"/>
        <w:ind w:left="284" w:hanging="284"/>
        <w:jc w:val="both"/>
        <w:pPrChange w:id="173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74" w:author="Autor">
        <w:r w:rsidR="002C7572">
          <w:tab/>
        </w:r>
      </w:ins>
      <w:r>
        <w:t>V prípade, ak sa v rámci základnej finančnej kontroly v zmysle §</w:t>
      </w:r>
      <w:ins w:id="175" w:author="Autor">
        <w:r w:rsidR="002C7572">
          <w:t xml:space="preserve"> </w:t>
        </w:r>
      </w:ins>
      <w:r>
        <w:t>7 v kombinácii s §</w:t>
      </w:r>
      <w:ins w:id="176" w:author="Autor">
        <w:r w:rsidR="002C7572">
          <w:t xml:space="preserve"> </w:t>
        </w:r>
      </w:ins>
      <w:r>
        <w:t xml:space="preserve">6 ods. 4, písm. g) </w:t>
      </w:r>
      <w:del w:id="177" w:author="Autor">
        <w:r>
          <w:delText xml:space="preserve"> </w:delText>
        </w:r>
      </w:del>
      <w:r>
        <w:t xml:space="preserve">zákona </w:t>
      </w:r>
      <w:del w:id="178" w:author="Autor">
        <w:r>
          <w:delText>č. 357/2015 Z.</w:delText>
        </w:r>
        <w:r w:rsidR="004F38F5">
          <w:delText xml:space="preserve"> </w:delText>
        </w:r>
        <w:r>
          <w:delText xml:space="preserve">z. </w:delText>
        </w:r>
      </w:del>
      <w:r>
        <w:t>o finančnej kontrole</w:t>
      </w:r>
      <w:del w:id="179" w:author="Autor">
        <w:r>
          <w:delText xml:space="preserve"> a audite a o zmene a doplnení niektorých zákonov</w:delText>
        </w:r>
      </w:del>
      <w:r>
        <w:t xml:space="preserve"> vykonáva v</w:t>
      </w:r>
      <w:r w:rsidR="00640D9F">
        <w:t> </w:t>
      </w:r>
      <w:r>
        <w:t>administratívnom overení aj kontrola oprávnenosti výdavkov, je v prípade identifikovaných neoprávnených výdavkov, t. j. takých, ktoré sú v rozpore s výzvou /vyzvaním možné vo</w:t>
      </w:r>
      <w:del w:id="180" w:author="Autor">
        <w:r>
          <w:delText xml:space="preserve"> </w:delText>
        </w:r>
      </w:del>
      <w:ins w:id="181" w:author="Autor">
        <w:r w:rsidR="00DB2635">
          <w:t> </w:t>
        </w:r>
      </w:ins>
      <w:r>
        <w:t>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7">
    <w:p w14:paraId="224C3B14" w14:textId="71911773" w:rsidR="006D42D8" w:rsidRDefault="006D42D8" w:rsidP="002C7572">
      <w:pPr>
        <w:pStyle w:val="Textpoznmkypodiarou"/>
        <w:ind w:left="284" w:hanging="284"/>
        <w:jc w:val="both"/>
        <w:rPr>
          <w:ins w:id="189" w:author="Autor"/>
        </w:rPr>
      </w:pPr>
      <w:ins w:id="190" w:author="Autor">
        <w:r>
          <w:rPr>
            <w:rStyle w:val="Odkaznapoznmkupodiarou"/>
          </w:rPr>
          <w:footnoteRef/>
        </w:r>
        <w:r>
          <w:t xml:space="preserve"> </w:t>
        </w:r>
        <w:r w:rsidR="002C7572">
          <w:tab/>
        </w:r>
        <w:r>
          <w:t>Výrok je povinným údajom len v prípade, ak kontrolný zoznam slúži v podmienkach RO ako doklad súvisiaci s finančnou operáciou alebo jej časťou v zmysle § 7 ods. 3 zákona o finančnej kontrole</w:t>
        </w:r>
        <w:r w:rsidR="00394977">
          <w:t xml:space="preserve"> </w:t>
        </w:r>
        <w:r w:rsidR="00394977" w:rsidRPr="00394977">
          <w:t>(v opačnom prípade je RO oprávnený tento výrok odstrániť alebo uviesť neuplatňuje sa)</w:t>
        </w:r>
        <w:r>
          <w:t xml:space="preserve">. </w:t>
        </w:r>
      </w:ins>
    </w:p>
  </w:footnote>
  <w:footnote w:id="8">
    <w:p w14:paraId="6B6567D6" w14:textId="38571499" w:rsidR="002C2DC3" w:rsidRDefault="002C2DC3" w:rsidP="000B20CE">
      <w:pPr>
        <w:pStyle w:val="Textpoznmkypodiarou"/>
        <w:ind w:left="284" w:hanging="284"/>
        <w:jc w:val="both"/>
        <w:pPrChange w:id="193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94" w:author="Autor">
        <w:r w:rsidR="002C7572"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2C4D6F16" w14:textId="1B48700C" w:rsidR="002C2DC3" w:rsidRDefault="002C2DC3" w:rsidP="000B20CE">
      <w:pPr>
        <w:pStyle w:val="Textpoznmkypodiarou"/>
        <w:ind w:left="284" w:hanging="284"/>
        <w:jc w:val="both"/>
        <w:pPrChange w:id="206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07" w:author="Autor">
        <w:r w:rsidR="002C7572">
          <w:tab/>
        </w:r>
      </w:ins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31AB59AA" w14:textId="3A5B5934" w:rsidR="00B82021" w:rsidRDefault="00B82021" w:rsidP="006D42D8">
      <w:pPr>
        <w:pStyle w:val="Textpoznmkypodiarou"/>
        <w:ind w:left="284" w:hanging="284"/>
        <w:jc w:val="both"/>
        <w:rPr>
          <w:ins w:id="231" w:author="Autor"/>
        </w:rPr>
      </w:pPr>
      <w:r w:rsidRPr="00B82021">
        <w:rPr>
          <w:rStyle w:val="Odkaznapoznmkupodiarou"/>
        </w:rPr>
        <w:footnoteRef/>
      </w:r>
      <w:r w:rsidRPr="00B82021">
        <w:t xml:space="preserve"> </w:t>
      </w:r>
      <w:ins w:id="232" w:author="Autor">
        <w:r w:rsidR="006D42D8">
          <w:tab/>
        </w:r>
      </w:ins>
      <w:r w:rsidRPr="004D3D60">
        <w:t>V prípade, ak niektorá časť dokumentu vyžaduje zadanie rozsiahlejšieho textu, ktorého uvedenie do</w:t>
      </w:r>
      <w:del w:id="233" w:author="Autor">
        <w:r w:rsidRPr="004D3D60">
          <w:delText xml:space="preserve"> </w:delText>
        </w:r>
      </w:del>
      <w:ins w:id="234" w:author="Autor">
        <w:r w:rsidR="002C7572">
          <w:t> </w:t>
        </w:r>
      </w:ins>
      <w:r w:rsidRPr="004D3D60">
        <w:t>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  <w:p w14:paraId="3A4EB82E" w14:textId="4B2AD4E5" w:rsidR="00640544" w:rsidRPr="00B82021" w:rsidRDefault="00640544" w:rsidP="000B20CE">
      <w:pPr>
        <w:pStyle w:val="Textpoznmkypodiarou"/>
        <w:ind w:left="284" w:hanging="284"/>
        <w:jc w:val="both"/>
        <w:pPrChange w:id="235" w:author="Autor">
          <w:pPr>
            <w:pStyle w:val="Textpoznmkypodiarou"/>
            <w:jc w:val="both"/>
          </w:pPr>
        </w:pPrChange>
      </w:pPr>
      <w:ins w:id="236" w:author="Autor">
        <w:r>
          <w:tab/>
          <w:t xml:space="preserve">RO je oprávnený nahradiť </w:t>
        </w:r>
        <w:r w:rsidRPr="00640544">
          <w:t>Kontrolný zoznam administratívneho overenia ŽoNFP – po doplnení údajov zo</w:t>
        </w:r>
        <w:r>
          <w:t> </w:t>
        </w:r>
        <w:r w:rsidRPr="00640544">
          <w:t>strany žiadateľa</w:t>
        </w:r>
        <w:r>
          <w:t xml:space="preserve"> </w:t>
        </w:r>
        <w:r w:rsidRPr="00640544">
          <w:t>Kontrolný</w:t>
        </w:r>
        <w:r>
          <w:t>m</w:t>
        </w:r>
        <w:r w:rsidRPr="00640544">
          <w:t xml:space="preserve"> zoznam</w:t>
        </w:r>
        <w:r>
          <w:t>om</w:t>
        </w:r>
        <w:r w:rsidRPr="00640544">
          <w:t xml:space="preserve"> administratívneho overenia ŽoNFP</w:t>
        </w:r>
        <w:r>
          <w:t xml:space="preserve"> – tzn., že RO vykoná po doplnení údajov zo strany žiadateľa opakovane kontrolu všetkých podmienok poskytnutia príspevku.</w:t>
        </w:r>
      </w:ins>
    </w:p>
  </w:footnote>
  <w:footnote w:id="11">
    <w:p w14:paraId="159B8ADA" w14:textId="35B40CB1" w:rsidR="001E16EE" w:rsidRDefault="001E16EE" w:rsidP="000B20CE">
      <w:pPr>
        <w:pStyle w:val="Textpoznmkypodiarou"/>
        <w:ind w:left="284" w:hanging="284"/>
        <w:jc w:val="both"/>
        <w:pPrChange w:id="268" w:author="Autor">
          <w:pPr>
            <w:pStyle w:val="Textpoznmkypodiarou"/>
            <w:jc w:val="both"/>
          </w:pPr>
        </w:pPrChange>
      </w:pPr>
      <w:r w:rsidRPr="000B20CE">
        <w:rPr>
          <w:vertAlign w:val="superscript"/>
          <w:rPrChange w:id="269" w:author="Autor">
            <w:rPr/>
          </w:rPrChange>
        </w:rPr>
        <w:footnoteRef/>
      </w:r>
      <w:r w:rsidRPr="000B20CE">
        <w:rPr>
          <w:vertAlign w:val="superscript"/>
          <w:rPrChange w:id="270" w:author="Autor">
            <w:rPr/>
          </w:rPrChange>
        </w:rPr>
        <w:t xml:space="preserve"> </w:t>
      </w:r>
      <w:ins w:id="271" w:author="Autor">
        <w:r w:rsidR="002C7572">
          <w:rPr>
            <w:vertAlign w:val="superscript"/>
          </w:rPr>
          <w:tab/>
        </w:r>
      </w:ins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2">
    <w:p w14:paraId="0B2A9A9A" w14:textId="4EBCC195" w:rsidR="000404BD" w:rsidRPr="00B82021" w:rsidRDefault="000404BD" w:rsidP="000B20CE">
      <w:pPr>
        <w:pStyle w:val="Textpoznmkypodiarou"/>
        <w:ind w:left="284" w:hanging="284"/>
        <w:jc w:val="both"/>
        <w:pPrChange w:id="274" w:author="Autor">
          <w:pPr>
            <w:pStyle w:val="Textpoznmkypodiarou"/>
            <w:jc w:val="both"/>
          </w:pPr>
        </w:pPrChange>
      </w:pPr>
      <w:r w:rsidRPr="00B82021">
        <w:rPr>
          <w:rStyle w:val="Odkaznapoznmkupodiarou"/>
        </w:rPr>
        <w:footnoteRef/>
      </w:r>
      <w:r w:rsidRPr="00B82021">
        <w:t xml:space="preserve"> </w:t>
      </w:r>
      <w:ins w:id="275" w:author="Autor">
        <w:r w:rsidR="006D42D8">
          <w:tab/>
        </w:r>
      </w:ins>
      <w:r w:rsidRPr="004D3D60">
        <w:t>V prípade, ak RO vykonal kontrolu oprávnenosti výdavkov v rámci administratívneho overenia pred</w:t>
      </w:r>
      <w:del w:id="276" w:author="Autor">
        <w:r w:rsidRPr="004D3D60">
          <w:delText xml:space="preserve"> </w:delText>
        </w:r>
      </w:del>
      <w:ins w:id="277" w:author="Autor">
        <w:r w:rsidR="002C7572">
          <w:t> </w:t>
        </w:r>
      </w:ins>
      <w:r w:rsidRPr="004D3D60">
        <w:t xml:space="preserve">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</w:t>
      </w:r>
      <w:ins w:id="278" w:author="Autor">
        <w:r w:rsidR="002C7572">
          <w:t xml:space="preserve"> </w:t>
        </w:r>
      </w:ins>
      <w:r w:rsidR="00D77123">
        <w:t>7 v kombinácii s §</w:t>
      </w:r>
      <w:ins w:id="279" w:author="Autor">
        <w:r w:rsidR="002C7572">
          <w:t xml:space="preserve"> </w:t>
        </w:r>
      </w:ins>
      <w:r w:rsidR="00D77123">
        <w:t xml:space="preserve">6 ods. 4, písm. g)  zákona </w:t>
      </w:r>
      <w:del w:id="280" w:author="Autor">
        <w:r w:rsidR="00D77123">
          <w:delText xml:space="preserve">č. 357/2015 Z. z. </w:delText>
        </w:r>
      </w:del>
      <w:r w:rsidR="00D77123">
        <w:t>o finančnej kontrole</w:t>
      </w:r>
      <w:del w:id="281" w:author="Autor">
        <w:r w:rsidR="00D77123">
          <w:delText xml:space="preserve"> a audite a o zmene a doplnení niektorých zákonov</w:delText>
        </w:r>
      </w:del>
      <w:r w:rsidR="00D77123">
        <w:t xml:space="preserve"> 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v ŽoNFP)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3">
    <w:p w14:paraId="7C79AB68" w14:textId="17DA044B" w:rsidR="00F73B07" w:rsidRDefault="00F73B07" w:rsidP="000B20CE">
      <w:pPr>
        <w:pStyle w:val="Textpoznmkypodiarou"/>
        <w:ind w:left="284" w:hanging="284"/>
        <w:jc w:val="both"/>
        <w:pPrChange w:id="288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89" w:author="Autor">
        <w:r w:rsidR="006D42D8">
          <w:tab/>
        </w:r>
      </w:ins>
      <w:r>
        <w:t>V prípade, ak sa v rámci základnej finančnej kontroly v zmysle §</w:t>
      </w:r>
      <w:ins w:id="290" w:author="Autor">
        <w:r w:rsidR="002C7572">
          <w:t xml:space="preserve"> </w:t>
        </w:r>
      </w:ins>
      <w:r>
        <w:t>7 v kombinácii s §</w:t>
      </w:r>
      <w:ins w:id="291" w:author="Autor">
        <w:r w:rsidR="002C7572">
          <w:t xml:space="preserve"> </w:t>
        </w:r>
      </w:ins>
      <w:r>
        <w:t xml:space="preserve">6 ods. 4, písm. g)  zákona </w:t>
      </w:r>
      <w:del w:id="292" w:author="Autor">
        <w:r>
          <w:delText xml:space="preserve">č. 357/2015 Z. z. </w:delText>
        </w:r>
      </w:del>
      <w:r>
        <w:t>o finančnej kontrole</w:t>
      </w:r>
      <w:del w:id="293" w:author="Autor">
        <w:r>
          <w:delText xml:space="preserve"> a audite a o zmene a doplnení niektorých zákonov</w:delText>
        </w:r>
      </w:del>
      <w:r>
        <w:t xml:space="preserve">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</w:t>
      </w:r>
      <w:del w:id="294" w:author="Autor">
        <w:r>
          <w:delText xml:space="preserve"> </w:delText>
        </w:r>
      </w:del>
      <w:ins w:id="295" w:author="Autor">
        <w:r w:rsidR="002C7572">
          <w:t> </w:t>
        </w:r>
      </w:ins>
      <w:r>
        <w:t>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4">
    <w:p w14:paraId="4298CA9D" w14:textId="7E032F72" w:rsidR="006D42D8" w:rsidRDefault="006D42D8" w:rsidP="002C7572">
      <w:pPr>
        <w:pStyle w:val="Textpoznmkypodiarou"/>
        <w:ind w:left="284" w:hanging="284"/>
        <w:jc w:val="both"/>
        <w:rPr>
          <w:ins w:id="303" w:author="Autor"/>
        </w:rPr>
      </w:pPr>
      <w:ins w:id="304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Výrok je povinným údajom len v prípade, ak kontrolný zoznam slúži v podmienkach RO/SO ako doklad súvisiaci s finančnou operáciou alebo jej časťou v zmysle § 7 ods. 3 zákona o finančnej kontrole</w:t>
        </w:r>
        <w:r w:rsidR="00394977">
          <w:t xml:space="preserve"> </w:t>
        </w:r>
        <w:r w:rsidR="00394977" w:rsidRPr="00394977">
          <w:t>(v opačnom prípade je RO oprávnený tento výrok odstrániť alebo uviesť neuplatňuje sa)</w:t>
        </w:r>
        <w:r>
          <w:t xml:space="preserve">. </w:t>
        </w:r>
      </w:ins>
    </w:p>
  </w:footnote>
  <w:footnote w:id="15">
    <w:p w14:paraId="62B1AE17" w14:textId="77777777" w:rsidR="00B122B6" w:rsidRDefault="00B122B6" w:rsidP="000B20CE">
      <w:pPr>
        <w:pStyle w:val="Textpoznmkypodiarou"/>
        <w:ind w:left="284" w:hanging="284"/>
        <w:jc w:val="both"/>
        <w:pPrChange w:id="307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6">
    <w:p w14:paraId="55708531" w14:textId="5D841DE2" w:rsidR="00B122B6" w:rsidRDefault="00B122B6" w:rsidP="000B20CE">
      <w:pPr>
        <w:pStyle w:val="Textpoznmkypodiarou"/>
        <w:ind w:left="284" w:hanging="284"/>
        <w:jc w:val="both"/>
        <w:pPrChange w:id="319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20" w:author="Autor">
        <w:r w:rsidR="006D42D8">
          <w:tab/>
        </w:r>
      </w:ins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ŽoNFP</w:t>
    </w:r>
  </w:p>
  <w:p w14:paraId="5DCC5AC2" w14:textId="77777777" w:rsidR="00376E5F" w:rsidRDefault="00376E5F" w:rsidP="00376E5F">
    <w:pPr>
      <w:pStyle w:val="Hlavika"/>
      <w:rPr>
        <w:del w:id="215" w:author="Autor"/>
      </w:rPr>
    </w:pPr>
    <w:del w:id="216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3C2B1BA" wp14:editId="5F28D99A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314C8" id="Rovná spojnica 8" o:spid="_x0000_s1026" style="position:absolute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Gx5Tuv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217" w:author="Autor"/>
  <w:sdt>
    <w:sdtPr>
      <w:rPr>
        <w:szCs w:val="20"/>
      </w:rPr>
      <w:id w:val="-116222917"/>
      <w:placeholder>
        <w:docPart w:val="D0D81CBB9F5441658E0EE6AEAB6792EE"/>
      </w:placeholder>
      <w:date w:fullDate="2017-09-2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17"/>
      <w:p w14:paraId="304FB2C3" w14:textId="77777777" w:rsidR="00376E5F" w:rsidRPr="00627EA3" w:rsidRDefault="008B5A0E" w:rsidP="00376E5F">
        <w:pPr>
          <w:pStyle w:val="Hlavika"/>
          <w:jc w:val="right"/>
          <w:rPr>
            <w:del w:id="218" w:author="Autor"/>
          </w:rPr>
        </w:pPr>
        <w:del w:id="219" w:author="Autor">
          <w:r>
            <w:rPr>
              <w:szCs w:val="20"/>
            </w:rPr>
            <w:delText>25.09.2017</w:delText>
          </w:r>
        </w:del>
      </w:p>
      <w:customXmlDelRangeStart w:id="220" w:author="Autor"/>
    </w:sdtContent>
  </w:sdt>
  <w:customXmlDelRangeEnd w:id="220"/>
  <w:p w14:paraId="53983BC2" w14:textId="3F440A66" w:rsidR="00376E5F" w:rsidRDefault="00376E5F" w:rsidP="00376E5F">
    <w:pPr>
      <w:pStyle w:val="Hlavika"/>
      <w:rPr>
        <w:ins w:id="221" w:author="Autor"/>
      </w:rPr>
    </w:pPr>
    <w:ins w:id="222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D84936" wp14:editId="397D7A3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15994" id="Rovná spojnica 1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223" w:author="Autor"/>
  <w:sdt>
    <w:sdtPr>
      <w:rPr>
        <w:szCs w:val="20"/>
      </w:rPr>
      <w:id w:val="2070840989"/>
      <w:placeholder>
        <w:docPart w:val="AA6198B8A40845D5ACEF0B2B9A4C1086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23"/>
      <w:p w14:paraId="12395EB1" w14:textId="0BE937A2" w:rsidR="00376E5F" w:rsidRPr="00627EA3" w:rsidRDefault="00DB2635" w:rsidP="00376E5F">
        <w:pPr>
          <w:pStyle w:val="Hlavika"/>
          <w:jc w:val="right"/>
          <w:rPr>
            <w:ins w:id="224" w:author="Autor"/>
          </w:rPr>
        </w:pPr>
        <w:ins w:id="225" w:author="Autor">
          <w:r>
            <w:rPr>
              <w:szCs w:val="20"/>
            </w:rPr>
            <w:t>31.10.2018</w:t>
          </w:r>
        </w:ins>
      </w:p>
      <w:customXmlInsRangeStart w:id="226" w:author="Autor"/>
    </w:sdtContent>
  </w:sdt>
  <w:customXmlInsRangeEnd w:id="226"/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243F0BE5" w14:textId="77777777" w:rsidR="00BE5FF2" w:rsidRDefault="00BE5FF2" w:rsidP="00BE5FF2">
    <w:pPr>
      <w:pStyle w:val="Hlavika"/>
      <w:rPr>
        <w:del w:id="328" w:author="Autor"/>
      </w:rPr>
    </w:pPr>
    <w:del w:id="329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B82636" wp14:editId="309EAD2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59B369" id="Rovná spojnica 9" o:spid="_x0000_s1026" style="position:absolute;flip:y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30" w:author="Autor"/>
  <w:sdt>
    <w:sdtPr>
      <w:rPr>
        <w:szCs w:val="20"/>
      </w:rPr>
      <w:id w:val="-1812556338"/>
      <w:date w:fullDate="2017-05-02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30"/>
      <w:p w14:paraId="00C96A30" w14:textId="77777777" w:rsidR="00BE5FF2" w:rsidRPr="00627EA3" w:rsidRDefault="00BE5FF2" w:rsidP="00BE5FF2">
        <w:pPr>
          <w:pStyle w:val="Hlavika"/>
          <w:jc w:val="right"/>
          <w:rPr>
            <w:del w:id="331" w:author="Autor"/>
          </w:rPr>
        </w:pPr>
        <w:del w:id="332" w:author="Autor">
          <w:r>
            <w:rPr>
              <w:szCs w:val="20"/>
            </w:rPr>
            <w:delText>02.05.2017</w:delText>
          </w:r>
        </w:del>
      </w:p>
      <w:customXmlDelRangeStart w:id="333" w:author="Autor"/>
    </w:sdtContent>
  </w:sdt>
  <w:customXmlDelRangeEnd w:id="333"/>
  <w:p w14:paraId="72D437D4" w14:textId="738CEF68" w:rsidR="00BE5FF2" w:rsidRDefault="00BE5FF2" w:rsidP="00BE5FF2">
    <w:pPr>
      <w:pStyle w:val="Hlavika"/>
      <w:rPr>
        <w:ins w:id="334" w:author="Autor"/>
      </w:rPr>
    </w:pPr>
    <w:ins w:id="33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9B5E7CC" wp14:editId="028A654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70CBD" id="Rovná spojnica 6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36" w:author="Autor"/>
  <w:sdt>
    <w:sdtPr>
      <w:rPr>
        <w:szCs w:val="20"/>
      </w:rPr>
      <w:id w:val="-115300014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36"/>
      <w:p w14:paraId="526EA1F2" w14:textId="449FCB24" w:rsidR="00BE5FF2" w:rsidRPr="00627EA3" w:rsidRDefault="00DB2635" w:rsidP="00BE5FF2">
        <w:pPr>
          <w:pStyle w:val="Hlavika"/>
          <w:jc w:val="right"/>
          <w:rPr>
            <w:ins w:id="337" w:author="Autor"/>
          </w:rPr>
        </w:pPr>
        <w:ins w:id="338" w:author="Autor">
          <w:r>
            <w:rPr>
              <w:szCs w:val="20"/>
            </w:rPr>
            <w:t>31.10.2018</w:t>
          </w:r>
        </w:ins>
      </w:p>
      <w:customXmlInsRangeStart w:id="339" w:author="Autor"/>
    </w:sdtContent>
  </w:sdt>
  <w:customXmlInsRangeEnd w:id="339"/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30CB0F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218D"/>
    <w:rsid w:val="0000647B"/>
    <w:rsid w:val="000106AA"/>
    <w:rsid w:val="00013497"/>
    <w:rsid w:val="00035C15"/>
    <w:rsid w:val="000404BD"/>
    <w:rsid w:val="00055EFA"/>
    <w:rsid w:val="000614E5"/>
    <w:rsid w:val="00062525"/>
    <w:rsid w:val="000631C5"/>
    <w:rsid w:val="00071B7E"/>
    <w:rsid w:val="000B20CE"/>
    <w:rsid w:val="000C0F8B"/>
    <w:rsid w:val="000D33F1"/>
    <w:rsid w:val="000D7779"/>
    <w:rsid w:val="000E2BDF"/>
    <w:rsid w:val="000F7A09"/>
    <w:rsid w:val="00105536"/>
    <w:rsid w:val="00106649"/>
    <w:rsid w:val="001072D0"/>
    <w:rsid w:val="00146EFB"/>
    <w:rsid w:val="001500D9"/>
    <w:rsid w:val="001508EC"/>
    <w:rsid w:val="00154F86"/>
    <w:rsid w:val="00170757"/>
    <w:rsid w:val="001A34CE"/>
    <w:rsid w:val="001C7D08"/>
    <w:rsid w:val="001E16EE"/>
    <w:rsid w:val="001F229E"/>
    <w:rsid w:val="00215C2B"/>
    <w:rsid w:val="00240188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1963"/>
    <w:rsid w:val="002B601F"/>
    <w:rsid w:val="002B60FE"/>
    <w:rsid w:val="002B64C7"/>
    <w:rsid w:val="002B74FB"/>
    <w:rsid w:val="002C1508"/>
    <w:rsid w:val="002C2DC3"/>
    <w:rsid w:val="002C7572"/>
    <w:rsid w:val="002D59CF"/>
    <w:rsid w:val="002F411B"/>
    <w:rsid w:val="00311D84"/>
    <w:rsid w:val="003340E8"/>
    <w:rsid w:val="003377A7"/>
    <w:rsid w:val="003527D8"/>
    <w:rsid w:val="003705FC"/>
    <w:rsid w:val="00374ACD"/>
    <w:rsid w:val="00376E5F"/>
    <w:rsid w:val="00381829"/>
    <w:rsid w:val="00394977"/>
    <w:rsid w:val="003A35B2"/>
    <w:rsid w:val="003C6203"/>
    <w:rsid w:val="003F18BD"/>
    <w:rsid w:val="00403A0D"/>
    <w:rsid w:val="00414C83"/>
    <w:rsid w:val="00432074"/>
    <w:rsid w:val="00453B2B"/>
    <w:rsid w:val="00455CE5"/>
    <w:rsid w:val="00460698"/>
    <w:rsid w:val="0046069D"/>
    <w:rsid w:val="00487D12"/>
    <w:rsid w:val="00492487"/>
    <w:rsid w:val="0049411E"/>
    <w:rsid w:val="00497C4E"/>
    <w:rsid w:val="004B2603"/>
    <w:rsid w:val="004C0F13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55C4F"/>
    <w:rsid w:val="0056423C"/>
    <w:rsid w:val="00572C27"/>
    <w:rsid w:val="005746D1"/>
    <w:rsid w:val="005768D4"/>
    <w:rsid w:val="00585826"/>
    <w:rsid w:val="00587BE3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40544"/>
    <w:rsid w:val="00640D9F"/>
    <w:rsid w:val="00650ACE"/>
    <w:rsid w:val="00652AAA"/>
    <w:rsid w:val="00656EAF"/>
    <w:rsid w:val="00663AAC"/>
    <w:rsid w:val="00667C57"/>
    <w:rsid w:val="00670605"/>
    <w:rsid w:val="00675A8A"/>
    <w:rsid w:val="00697B31"/>
    <w:rsid w:val="006A1A37"/>
    <w:rsid w:val="006A2667"/>
    <w:rsid w:val="006A6D9C"/>
    <w:rsid w:val="006C3A6C"/>
    <w:rsid w:val="006D42D8"/>
    <w:rsid w:val="006E6949"/>
    <w:rsid w:val="006F182E"/>
    <w:rsid w:val="006F4ED3"/>
    <w:rsid w:val="006F5B7E"/>
    <w:rsid w:val="00700482"/>
    <w:rsid w:val="00711D47"/>
    <w:rsid w:val="00716B1F"/>
    <w:rsid w:val="00752622"/>
    <w:rsid w:val="00754B4E"/>
    <w:rsid w:val="00762248"/>
    <w:rsid w:val="00766AEF"/>
    <w:rsid w:val="00774663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C5FFB"/>
    <w:rsid w:val="007D6174"/>
    <w:rsid w:val="007E46B9"/>
    <w:rsid w:val="007F612C"/>
    <w:rsid w:val="007F7EBA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2208"/>
    <w:rsid w:val="00866975"/>
    <w:rsid w:val="0087103E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8FF"/>
    <w:rsid w:val="008D0F43"/>
    <w:rsid w:val="008D18F4"/>
    <w:rsid w:val="009045A8"/>
    <w:rsid w:val="0090637F"/>
    <w:rsid w:val="00910D92"/>
    <w:rsid w:val="0091236D"/>
    <w:rsid w:val="00912FF4"/>
    <w:rsid w:val="0091783D"/>
    <w:rsid w:val="00917E42"/>
    <w:rsid w:val="00931C0D"/>
    <w:rsid w:val="00934C4B"/>
    <w:rsid w:val="00944BAA"/>
    <w:rsid w:val="00951F08"/>
    <w:rsid w:val="00977107"/>
    <w:rsid w:val="009819C9"/>
    <w:rsid w:val="00985A5B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9F786E"/>
    <w:rsid w:val="00A24BD5"/>
    <w:rsid w:val="00A27281"/>
    <w:rsid w:val="00A72107"/>
    <w:rsid w:val="00A736E5"/>
    <w:rsid w:val="00A75B1D"/>
    <w:rsid w:val="00A808EF"/>
    <w:rsid w:val="00A87D0D"/>
    <w:rsid w:val="00A9035D"/>
    <w:rsid w:val="00AA061B"/>
    <w:rsid w:val="00AB4DFB"/>
    <w:rsid w:val="00AB6FDD"/>
    <w:rsid w:val="00AE56EB"/>
    <w:rsid w:val="00B053E9"/>
    <w:rsid w:val="00B122B6"/>
    <w:rsid w:val="00B150B5"/>
    <w:rsid w:val="00B32E50"/>
    <w:rsid w:val="00B366CC"/>
    <w:rsid w:val="00B421B5"/>
    <w:rsid w:val="00B42351"/>
    <w:rsid w:val="00B66F4A"/>
    <w:rsid w:val="00B8065D"/>
    <w:rsid w:val="00B82021"/>
    <w:rsid w:val="00B832C4"/>
    <w:rsid w:val="00B9646F"/>
    <w:rsid w:val="00BB3A9B"/>
    <w:rsid w:val="00BB5496"/>
    <w:rsid w:val="00BC4A92"/>
    <w:rsid w:val="00BD570E"/>
    <w:rsid w:val="00BD7B36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87B"/>
    <w:rsid w:val="00C75AB9"/>
    <w:rsid w:val="00C860B2"/>
    <w:rsid w:val="00C92ED1"/>
    <w:rsid w:val="00C95016"/>
    <w:rsid w:val="00C95547"/>
    <w:rsid w:val="00CA48E9"/>
    <w:rsid w:val="00CA5E86"/>
    <w:rsid w:val="00CC0407"/>
    <w:rsid w:val="00D05E1C"/>
    <w:rsid w:val="00D11DE7"/>
    <w:rsid w:val="00D21497"/>
    <w:rsid w:val="00D57938"/>
    <w:rsid w:val="00D71A76"/>
    <w:rsid w:val="00D72FF0"/>
    <w:rsid w:val="00D745FB"/>
    <w:rsid w:val="00D77123"/>
    <w:rsid w:val="00D96723"/>
    <w:rsid w:val="00DB2635"/>
    <w:rsid w:val="00DB3D85"/>
    <w:rsid w:val="00DF6966"/>
    <w:rsid w:val="00E1265C"/>
    <w:rsid w:val="00E13080"/>
    <w:rsid w:val="00E32177"/>
    <w:rsid w:val="00E40955"/>
    <w:rsid w:val="00E55EAA"/>
    <w:rsid w:val="00E7412E"/>
    <w:rsid w:val="00E82C57"/>
    <w:rsid w:val="00E9119B"/>
    <w:rsid w:val="00EA0BFA"/>
    <w:rsid w:val="00EA5583"/>
    <w:rsid w:val="00EA6344"/>
    <w:rsid w:val="00EB4DDB"/>
    <w:rsid w:val="00EC5BDA"/>
    <w:rsid w:val="00ED5118"/>
    <w:rsid w:val="00ED7641"/>
    <w:rsid w:val="00EF13BF"/>
    <w:rsid w:val="00EF6E89"/>
    <w:rsid w:val="00F036F2"/>
    <w:rsid w:val="00F10003"/>
    <w:rsid w:val="00F147E9"/>
    <w:rsid w:val="00F309C9"/>
    <w:rsid w:val="00F41D1C"/>
    <w:rsid w:val="00F46E00"/>
    <w:rsid w:val="00F617B2"/>
    <w:rsid w:val="00F72F04"/>
    <w:rsid w:val="00F73B07"/>
    <w:rsid w:val="00F83255"/>
    <w:rsid w:val="00F849E6"/>
    <w:rsid w:val="00F84B30"/>
    <w:rsid w:val="00F84C4E"/>
    <w:rsid w:val="00F90008"/>
    <w:rsid w:val="00F95A9A"/>
    <w:rsid w:val="00FB231E"/>
    <w:rsid w:val="00FB28CB"/>
    <w:rsid w:val="00FB63E5"/>
    <w:rsid w:val="00FD028A"/>
    <w:rsid w:val="00FE3EE5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69DF7A011D1B4F9B963BC9C55E955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B39EA5-18B6-492F-8E14-9C1A49072FA1}"/>
      </w:docPartPr>
      <w:docPartBody>
        <w:p w:rsidR="003E78F3" w:rsidRDefault="006211F6" w:rsidP="006211F6">
          <w:pPr>
            <w:pStyle w:val="69DF7A011D1B4F9B963BC9C55E955FB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2B949D539A1744789A4E1E1F8A39C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AE0C-0DD5-4E77-A4C6-49E871863C5B}"/>
      </w:docPartPr>
      <w:docPartBody>
        <w:p w:rsidR="00B13102" w:rsidRDefault="00F60FF9" w:rsidP="00F60FF9">
          <w:pPr>
            <w:pStyle w:val="2B949D539A1744789A4E1E1F8A39C189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E12106803D99448487AB97C6EF671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EB743-9AF5-4E21-8540-8D283D77B865}"/>
      </w:docPartPr>
      <w:docPartBody>
        <w:p w:rsidR="003C073B" w:rsidRDefault="00B13102" w:rsidP="00B13102">
          <w:pPr>
            <w:pStyle w:val="E12106803D99448487AB97C6EF6719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9853AF4DC14CBB9C6DE7F03A1BA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21F0C-E46E-49B1-89C9-E18996E924B8}"/>
      </w:docPartPr>
      <w:docPartBody>
        <w:p w:rsidR="003C073B" w:rsidRDefault="00B13102" w:rsidP="00B13102">
          <w:pPr>
            <w:pStyle w:val="029853AF4DC14CBB9C6DE7F03A1BAB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0A2780E18F240D690686F0AADEE36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D8FB17-4A1C-4B13-947D-5F29A18BBA4B}"/>
      </w:docPartPr>
      <w:docPartBody>
        <w:p w:rsidR="00000000" w:rsidRDefault="00CD05DF">
          <w:pPr>
            <w:pStyle w:val="80A2780E18F240D690686F0AADEE368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BF7820661854176B00CD7C67B482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8C4757-4CCF-4A9D-8A41-A1D709F67EBC}"/>
      </w:docPartPr>
      <w:docPartBody>
        <w:p w:rsidR="00000000" w:rsidRDefault="00CD05DF">
          <w:pPr>
            <w:pStyle w:val="DBF7820661854176B00CD7C67B482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9C73F9E1284D04AAD3CEC3B2FDD7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EC160-DCBD-455F-ADAB-828A928CD301}"/>
      </w:docPartPr>
      <w:docPartBody>
        <w:p w:rsidR="00000000" w:rsidRDefault="002C4603">
          <w:pPr>
            <w:pStyle w:val="3B9C73F9E1284D04AAD3CEC3B2FDD70E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4E08CA987F2B421D9190DCA4A332C3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961A87-2ED1-4FF1-AB4B-283438C9F900}"/>
      </w:docPartPr>
      <w:docPartBody>
        <w:p w:rsidR="00000000" w:rsidRDefault="00E52862">
          <w:pPr>
            <w:pStyle w:val="4E08CA987F2B421D9190DCA4A332C3C3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BB51A416ABDE4C0780333ACFF3517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2BC0BB-BDDD-4355-A163-8BC038FCA905}"/>
      </w:docPartPr>
      <w:docPartBody>
        <w:p w:rsidR="00000000" w:rsidRDefault="00CD05DF">
          <w:pPr>
            <w:pStyle w:val="BB51A416ABDE4C0780333ACFF351741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0D81CBB9F5441658E0EE6AEAB679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FD9AFA-78EC-4D0D-AED3-D9E897469823}"/>
      </w:docPartPr>
      <w:docPartBody>
        <w:p w:rsidR="00000000" w:rsidRDefault="00E350E9">
          <w:pPr>
            <w:pStyle w:val="D0D81CBB9F5441658E0EE6AEAB6792E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0E5F36"/>
    <w:rsid w:val="00116303"/>
    <w:rsid w:val="00151B17"/>
    <w:rsid w:val="00155106"/>
    <w:rsid w:val="001612F5"/>
    <w:rsid w:val="001E4BAC"/>
    <w:rsid w:val="001F536F"/>
    <w:rsid w:val="00221848"/>
    <w:rsid w:val="0027704B"/>
    <w:rsid w:val="00287C6C"/>
    <w:rsid w:val="002C4603"/>
    <w:rsid w:val="003334B5"/>
    <w:rsid w:val="003416BF"/>
    <w:rsid w:val="003C073B"/>
    <w:rsid w:val="003C1946"/>
    <w:rsid w:val="003D2BE6"/>
    <w:rsid w:val="003E78F3"/>
    <w:rsid w:val="00411D41"/>
    <w:rsid w:val="00413EA9"/>
    <w:rsid w:val="00416DBD"/>
    <w:rsid w:val="00470A4C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87AB4"/>
    <w:rsid w:val="005A5623"/>
    <w:rsid w:val="005A701B"/>
    <w:rsid w:val="005C0E4B"/>
    <w:rsid w:val="005F058E"/>
    <w:rsid w:val="005F142B"/>
    <w:rsid w:val="006211F6"/>
    <w:rsid w:val="0063303A"/>
    <w:rsid w:val="00656EC5"/>
    <w:rsid w:val="0069239A"/>
    <w:rsid w:val="006D37D8"/>
    <w:rsid w:val="00720CBC"/>
    <w:rsid w:val="0075402B"/>
    <w:rsid w:val="00767512"/>
    <w:rsid w:val="007879F7"/>
    <w:rsid w:val="007F0EDE"/>
    <w:rsid w:val="0080298D"/>
    <w:rsid w:val="00804297"/>
    <w:rsid w:val="00882C39"/>
    <w:rsid w:val="00895066"/>
    <w:rsid w:val="008A0412"/>
    <w:rsid w:val="008D4943"/>
    <w:rsid w:val="008D5D68"/>
    <w:rsid w:val="0093582D"/>
    <w:rsid w:val="0094594E"/>
    <w:rsid w:val="00946E03"/>
    <w:rsid w:val="0099226B"/>
    <w:rsid w:val="009946DE"/>
    <w:rsid w:val="009A30EA"/>
    <w:rsid w:val="009D3881"/>
    <w:rsid w:val="00A10AFB"/>
    <w:rsid w:val="00A3722C"/>
    <w:rsid w:val="00A42764"/>
    <w:rsid w:val="00A439B0"/>
    <w:rsid w:val="00A55028"/>
    <w:rsid w:val="00A676E8"/>
    <w:rsid w:val="00AB45CD"/>
    <w:rsid w:val="00AC6ED4"/>
    <w:rsid w:val="00AD0B4D"/>
    <w:rsid w:val="00AD37E9"/>
    <w:rsid w:val="00AE192D"/>
    <w:rsid w:val="00B1270B"/>
    <w:rsid w:val="00B13102"/>
    <w:rsid w:val="00B37C39"/>
    <w:rsid w:val="00B767DA"/>
    <w:rsid w:val="00B85836"/>
    <w:rsid w:val="00BD1C41"/>
    <w:rsid w:val="00BF2753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DF17DF"/>
    <w:rsid w:val="00DF6711"/>
    <w:rsid w:val="00E177D6"/>
    <w:rsid w:val="00E25D93"/>
    <w:rsid w:val="00E350E9"/>
    <w:rsid w:val="00E52862"/>
    <w:rsid w:val="00E64644"/>
    <w:rsid w:val="00E72C48"/>
    <w:rsid w:val="00E9045E"/>
    <w:rsid w:val="00EA249D"/>
    <w:rsid w:val="00EA6E17"/>
    <w:rsid w:val="00EF74AC"/>
    <w:rsid w:val="00F36C60"/>
    <w:rsid w:val="00F53951"/>
    <w:rsid w:val="00F60FF9"/>
    <w:rsid w:val="00F62D33"/>
    <w:rsid w:val="00F67FA3"/>
    <w:rsid w:val="00F9218D"/>
    <w:rsid w:val="00FB6B45"/>
    <w:rsid w:val="00FE38BA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10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  <w:style w:type="paragraph" w:customStyle="1" w:styleId="69DF7A011D1B4F9B963BC9C55E955FBB">
    <w:name w:val="69DF7A011D1B4F9B963BC9C55E955FBB"/>
    <w:rsid w:val="006211F6"/>
    <w:pPr>
      <w:spacing w:after="160" w:line="259" w:lineRule="auto"/>
    </w:pPr>
  </w:style>
  <w:style w:type="paragraph" w:customStyle="1" w:styleId="2B949D539A1744789A4E1E1F8A39C189">
    <w:name w:val="2B949D539A1744789A4E1E1F8A39C189"/>
    <w:rsid w:val="00F60FF9"/>
    <w:pPr>
      <w:spacing w:after="160" w:line="259" w:lineRule="auto"/>
    </w:pPr>
  </w:style>
  <w:style w:type="paragraph" w:customStyle="1" w:styleId="E12106803D99448487AB97C6EF67192F">
    <w:name w:val="E12106803D99448487AB97C6EF67192F"/>
    <w:rsid w:val="00B13102"/>
    <w:pPr>
      <w:spacing w:after="160" w:line="259" w:lineRule="auto"/>
    </w:pPr>
  </w:style>
  <w:style w:type="paragraph" w:customStyle="1" w:styleId="029853AF4DC14CBB9C6DE7F03A1BAB2F">
    <w:name w:val="029853AF4DC14CBB9C6DE7F03A1BAB2F"/>
    <w:rsid w:val="00B13102"/>
    <w:pPr>
      <w:spacing w:after="160" w:line="259" w:lineRule="auto"/>
    </w:pPr>
  </w:style>
  <w:style w:type="paragraph" w:customStyle="1" w:styleId="80A2780E18F240D690686F0AADEE368E">
    <w:name w:val="80A2780E18F240D690686F0AADEE368E"/>
    <w:pPr>
      <w:spacing w:after="160" w:line="259" w:lineRule="auto"/>
    </w:pPr>
  </w:style>
  <w:style w:type="paragraph" w:customStyle="1" w:styleId="DBF7820661854176B00CD7C67B48213E">
    <w:name w:val="DBF7820661854176B00CD7C67B48213E"/>
    <w:pPr>
      <w:spacing w:after="160" w:line="259" w:lineRule="auto"/>
    </w:pPr>
  </w:style>
  <w:style w:type="paragraph" w:customStyle="1" w:styleId="3B9C73F9E1284D04AAD3CEC3B2FDD70E">
    <w:name w:val="3B9C73F9E1284D04AAD3CEC3B2FDD70E"/>
    <w:pPr>
      <w:spacing w:after="160" w:line="259" w:lineRule="auto"/>
    </w:pPr>
  </w:style>
  <w:style w:type="paragraph" w:customStyle="1" w:styleId="4E08CA987F2B421D9190DCA4A332C3C3">
    <w:name w:val="4E08CA987F2B421D9190DCA4A332C3C3"/>
    <w:pPr>
      <w:spacing w:after="160" w:line="259" w:lineRule="auto"/>
    </w:pPr>
  </w:style>
  <w:style w:type="paragraph" w:customStyle="1" w:styleId="BB51A416ABDE4C0780333ACFF351741D">
    <w:name w:val="BB51A416ABDE4C0780333ACFF351741D"/>
    <w:pPr>
      <w:spacing w:after="160" w:line="259" w:lineRule="auto"/>
    </w:pPr>
  </w:style>
  <w:style w:type="paragraph" w:customStyle="1" w:styleId="D0D81CBB9F5441658E0EE6AEAB6792EE">
    <w:name w:val="D0D81CBB9F5441658E0EE6AEAB6792E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A48BA-DFA9-441A-A39F-95E33956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2018-08-02T12:28:00Z</dcterms:created>
  <dcterms:modified xsi:type="dcterms:W3CDTF">2018-10-23T08:48:00Z</dcterms:modified>
</cp:coreProperties>
</file>